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7D6A49" w14:textId="444A3FCD" w:rsidR="00E37090" w:rsidRDefault="00E37090" w:rsidP="007F0733">
      <w:pPr>
        <w:pStyle w:val="CRCoverPage"/>
        <w:tabs>
          <w:tab w:val="right" w:pos="9639"/>
        </w:tabs>
        <w:spacing w:after="0"/>
        <w:rPr>
          <w:b/>
          <w:i/>
          <w:noProof/>
          <w:sz w:val="28"/>
          <w:lang w:eastAsia="ko-KR"/>
        </w:rPr>
      </w:pPr>
      <w:r>
        <w:rPr>
          <w:b/>
          <w:noProof/>
          <w:sz w:val="24"/>
        </w:rPr>
        <w:t>3GPP TSG-</w:t>
      </w:r>
      <w:r w:rsidR="00241518">
        <w:fldChar w:fldCharType="begin"/>
      </w:r>
      <w:r w:rsidR="00241518">
        <w:instrText xml:space="preserve"> DOCPROPERTY  TSG/WGRef  \* MERGEFORMAT </w:instrText>
      </w:r>
      <w:r w:rsidR="00241518">
        <w:fldChar w:fldCharType="separate"/>
      </w:r>
      <w:r>
        <w:rPr>
          <w:b/>
          <w:noProof/>
          <w:sz w:val="24"/>
        </w:rPr>
        <w:t>SA2</w:t>
      </w:r>
      <w:r w:rsidR="00241518">
        <w:rPr>
          <w:b/>
          <w:noProof/>
          <w:sz w:val="24"/>
        </w:rPr>
        <w:fldChar w:fldCharType="end"/>
      </w:r>
      <w:r>
        <w:rPr>
          <w:b/>
          <w:noProof/>
          <w:sz w:val="24"/>
        </w:rPr>
        <w:t xml:space="preserve"> Meeting #</w:t>
      </w:r>
      <w:r w:rsidR="00241518">
        <w:fldChar w:fldCharType="begin"/>
      </w:r>
      <w:r w:rsidR="00241518">
        <w:instrText xml:space="preserve"> DOCPROPERTY  MtgSeq  \* MERGEFORMAT </w:instrText>
      </w:r>
      <w:r w:rsidR="00241518">
        <w:fldChar w:fldCharType="separate"/>
      </w:r>
      <w:r w:rsidRPr="00EB09B7">
        <w:rPr>
          <w:b/>
          <w:noProof/>
          <w:sz w:val="24"/>
        </w:rPr>
        <w:t>147</w:t>
      </w:r>
      <w:r w:rsidR="00241518">
        <w:rPr>
          <w:b/>
          <w:noProof/>
          <w:sz w:val="24"/>
        </w:rPr>
        <w:fldChar w:fldCharType="end"/>
      </w:r>
      <w:r w:rsidR="00241518">
        <w:fldChar w:fldCharType="begin"/>
      </w:r>
      <w:r w:rsidR="00241518">
        <w:instrText xml:space="preserve"> DOCPROPERTY  MtgTitle  \* MERGEFORMAT </w:instrText>
      </w:r>
      <w:r w:rsidR="00241518">
        <w:fldChar w:fldCharType="separate"/>
      </w:r>
      <w:r>
        <w:rPr>
          <w:b/>
          <w:noProof/>
          <w:sz w:val="24"/>
        </w:rPr>
        <w:t>-e</w:t>
      </w:r>
      <w:r w:rsidR="00241518">
        <w:rPr>
          <w:b/>
          <w:noProof/>
          <w:sz w:val="24"/>
        </w:rPr>
        <w:fldChar w:fldCharType="end"/>
      </w:r>
      <w:r>
        <w:rPr>
          <w:b/>
          <w:i/>
          <w:noProof/>
          <w:sz w:val="28"/>
        </w:rPr>
        <w:tab/>
      </w:r>
      <w:r w:rsidR="00241518">
        <w:fldChar w:fldCharType="begin"/>
      </w:r>
      <w:r w:rsidR="00241518">
        <w:instrText xml:space="preserve"> DOCPROPERTY  Tdoc#  \* MERGEFORMAT </w:instrText>
      </w:r>
      <w:r w:rsidR="00241518">
        <w:fldChar w:fldCharType="separate"/>
      </w:r>
      <w:r w:rsidRPr="00E13F3D">
        <w:rPr>
          <w:b/>
          <w:i/>
          <w:noProof/>
          <w:sz w:val="28"/>
        </w:rPr>
        <w:t>S2-2107151</w:t>
      </w:r>
      <w:r w:rsidR="00241518">
        <w:rPr>
          <w:b/>
          <w:i/>
          <w:noProof/>
          <w:sz w:val="28"/>
        </w:rPr>
        <w:fldChar w:fldCharType="end"/>
      </w:r>
      <w:ins w:id="0" w:author="Jaewoo Kim (LG Electronics) r01" w:date="2021-10-18T20:40:00Z">
        <w:r w:rsidR="00C412AE">
          <w:rPr>
            <w:rFonts w:hint="eastAsia"/>
            <w:b/>
            <w:i/>
            <w:noProof/>
            <w:sz w:val="28"/>
            <w:lang w:eastAsia="ko-KR"/>
          </w:rPr>
          <w:t>r</w:t>
        </w:r>
        <w:r w:rsidR="00C412AE">
          <w:rPr>
            <w:b/>
            <w:i/>
            <w:noProof/>
            <w:sz w:val="28"/>
            <w:lang w:eastAsia="ko-KR"/>
          </w:rPr>
          <w:t>0</w:t>
        </w:r>
        <w:del w:id="1" w:author="Jaewoo Kim (LG Electronics) r02" w:date="2021-10-19T10:18:00Z">
          <w:r w:rsidR="00C412AE" w:rsidDel="00384E47">
            <w:rPr>
              <w:b/>
              <w:i/>
              <w:noProof/>
              <w:sz w:val="28"/>
              <w:lang w:eastAsia="ko-KR"/>
            </w:rPr>
            <w:delText>1</w:delText>
          </w:r>
        </w:del>
      </w:ins>
      <w:ins w:id="2" w:author="Jaewoo Kim (LG Electronics) r02" w:date="2021-10-19T10:18:00Z">
        <w:del w:id="3" w:author="Jaewoo Kim (LG Electronics) r04" w:date="2021-10-19T21:07:00Z">
          <w:r w:rsidR="00384E47" w:rsidDel="00884022">
            <w:rPr>
              <w:b/>
              <w:i/>
              <w:noProof/>
              <w:sz w:val="28"/>
              <w:lang w:eastAsia="ko-KR"/>
            </w:rPr>
            <w:delText>2</w:delText>
          </w:r>
        </w:del>
      </w:ins>
      <w:ins w:id="4" w:author="Jaewoo Kim (LG Electronics) r04" w:date="2021-10-19T21:07:00Z">
        <w:r w:rsidR="00884022">
          <w:rPr>
            <w:b/>
            <w:i/>
            <w:noProof/>
            <w:sz w:val="28"/>
            <w:lang w:eastAsia="ko-KR"/>
          </w:rPr>
          <w:t>4</w:t>
        </w:r>
      </w:ins>
    </w:p>
    <w:p w14:paraId="70633727" w14:textId="77777777" w:rsidR="00E37090" w:rsidRDefault="00241518" w:rsidP="00E37090">
      <w:pPr>
        <w:pStyle w:val="CRCoverPage"/>
        <w:outlineLvl w:val="0"/>
        <w:rPr>
          <w:b/>
          <w:noProof/>
          <w:sz w:val="24"/>
        </w:rPr>
      </w:pPr>
      <w:r>
        <w:fldChar w:fldCharType="begin"/>
      </w:r>
      <w:r>
        <w:instrText xml:space="preserve"> DOCPROPERTY  Location  \* MERGEFORMAT </w:instrText>
      </w:r>
      <w:r>
        <w:fldChar w:fldCharType="separate"/>
      </w:r>
      <w:r w:rsidR="00E37090" w:rsidRPr="00BA51D9">
        <w:rPr>
          <w:b/>
          <w:noProof/>
          <w:sz w:val="24"/>
        </w:rPr>
        <w:t>Online</w:t>
      </w:r>
      <w:r>
        <w:rPr>
          <w:b/>
          <w:noProof/>
          <w:sz w:val="24"/>
        </w:rPr>
        <w:fldChar w:fldCharType="end"/>
      </w:r>
      <w:r w:rsidR="00E37090">
        <w:rPr>
          <w:b/>
          <w:noProof/>
          <w:sz w:val="24"/>
        </w:rPr>
        <w:t xml:space="preserve">, </w:t>
      </w:r>
      <w:proofErr w:type="spellStart"/>
      <w:r w:rsidR="0030475A">
        <w:rPr>
          <w:b/>
          <w:bCs/>
          <w:sz w:val="24"/>
        </w:rPr>
        <w:t>Elbonia</w:t>
      </w:r>
      <w:proofErr w:type="spellEnd"/>
      <w:r w:rsidR="00E37090">
        <w:fldChar w:fldCharType="begin"/>
      </w:r>
      <w:r w:rsidR="00E37090">
        <w:instrText xml:space="preserve"> DOCPROPERTY  Country  \* MERGEFORMAT </w:instrText>
      </w:r>
      <w:r w:rsidR="00E37090">
        <w:fldChar w:fldCharType="end"/>
      </w:r>
      <w:r w:rsidR="00E37090">
        <w:rPr>
          <w:b/>
          <w:noProof/>
          <w:sz w:val="24"/>
        </w:rPr>
        <w:t xml:space="preserve">, </w:t>
      </w:r>
      <w:r>
        <w:fldChar w:fldCharType="begin"/>
      </w:r>
      <w:r>
        <w:instrText xml:space="preserve"> DOCPROPERTY  StartDate  \* MERGEFORMAT </w:instrText>
      </w:r>
      <w:r>
        <w:fldChar w:fldCharType="separate"/>
      </w:r>
      <w:r w:rsidR="00E37090" w:rsidRPr="00BA51D9">
        <w:rPr>
          <w:b/>
          <w:noProof/>
          <w:sz w:val="24"/>
        </w:rPr>
        <w:t>18th Oct 2021</w:t>
      </w:r>
      <w:r>
        <w:rPr>
          <w:b/>
          <w:noProof/>
          <w:sz w:val="24"/>
        </w:rPr>
        <w:fldChar w:fldCharType="end"/>
      </w:r>
      <w:r w:rsidR="00E37090">
        <w:rPr>
          <w:b/>
          <w:noProof/>
          <w:sz w:val="24"/>
        </w:rPr>
        <w:t xml:space="preserve"> - </w:t>
      </w:r>
      <w:r>
        <w:fldChar w:fldCharType="begin"/>
      </w:r>
      <w:r>
        <w:instrText xml:space="preserve"> DOCPROPERTY  EndDate  \* MERGEFORMAT </w:instrText>
      </w:r>
      <w:r>
        <w:fldChar w:fldCharType="separate"/>
      </w:r>
      <w:r w:rsidR="00E37090" w:rsidRPr="00BA51D9">
        <w:rPr>
          <w:b/>
          <w:noProof/>
          <w:sz w:val="24"/>
        </w:rPr>
        <w:t>22nd Oct 2021</w:t>
      </w:r>
      <w:r>
        <w:rPr>
          <w:b/>
          <w:noProof/>
          <w:sz w:val="24"/>
        </w:rPr>
        <w:fldChar w:fldCharType="end"/>
      </w:r>
    </w:p>
    <w:tbl>
      <w:tblPr>
        <w:tblW w:w="9641" w:type="dxa"/>
        <w:tblInd w:w="42" w:type="dxa"/>
        <w:tblLayout w:type="fixed"/>
        <w:tblCellMar>
          <w:left w:w="42" w:type="dxa"/>
          <w:right w:w="42" w:type="dxa"/>
        </w:tblCellMar>
        <w:tblLook w:val="0000" w:firstRow="0" w:lastRow="0" w:firstColumn="0" w:lastColumn="0" w:noHBand="0" w:noVBand="0"/>
      </w:tblPr>
      <w:tblGrid>
        <w:gridCol w:w="142"/>
        <w:gridCol w:w="1559"/>
        <w:gridCol w:w="709"/>
        <w:gridCol w:w="1276"/>
        <w:gridCol w:w="709"/>
        <w:gridCol w:w="992"/>
        <w:gridCol w:w="2410"/>
        <w:gridCol w:w="1701"/>
        <w:gridCol w:w="143"/>
      </w:tblGrid>
      <w:tr w:rsidR="007B64D4" w14:paraId="3FF85E20" w14:textId="77777777">
        <w:tc>
          <w:tcPr>
            <w:tcW w:w="9641" w:type="dxa"/>
            <w:gridSpan w:val="9"/>
            <w:tcBorders>
              <w:top w:val="single" w:sz="4" w:space="0" w:color="auto"/>
              <w:left w:val="single" w:sz="4" w:space="0" w:color="auto"/>
              <w:right w:val="single" w:sz="4" w:space="0" w:color="auto"/>
            </w:tcBorders>
          </w:tcPr>
          <w:p w14:paraId="2947BBB2" w14:textId="77777777" w:rsidR="007B64D4" w:rsidRDefault="00633F10">
            <w:pPr>
              <w:pStyle w:val="CRCoverPage"/>
              <w:spacing w:after="0"/>
              <w:jc w:val="right"/>
              <w:rPr>
                <w:i/>
                <w:noProof/>
              </w:rPr>
            </w:pPr>
            <w:r>
              <w:rPr>
                <w:i/>
                <w:noProof/>
                <w:sz w:val="14"/>
              </w:rPr>
              <w:t>CR-Form-v12.1</w:t>
            </w:r>
          </w:p>
        </w:tc>
      </w:tr>
      <w:tr w:rsidR="007B64D4" w14:paraId="4916FE46" w14:textId="77777777">
        <w:tc>
          <w:tcPr>
            <w:tcW w:w="9641" w:type="dxa"/>
            <w:gridSpan w:val="9"/>
            <w:tcBorders>
              <w:left w:val="single" w:sz="4" w:space="0" w:color="auto"/>
              <w:right w:val="single" w:sz="4" w:space="0" w:color="auto"/>
            </w:tcBorders>
          </w:tcPr>
          <w:p w14:paraId="363FCFE3" w14:textId="77777777" w:rsidR="007B64D4" w:rsidRDefault="00633F10">
            <w:pPr>
              <w:pStyle w:val="CRCoverPage"/>
              <w:spacing w:after="0"/>
              <w:jc w:val="center"/>
              <w:rPr>
                <w:noProof/>
              </w:rPr>
            </w:pPr>
            <w:r>
              <w:rPr>
                <w:b/>
                <w:noProof/>
                <w:sz w:val="32"/>
              </w:rPr>
              <w:t>CHANGE REQUEST</w:t>
            </w:r>
          </w:p>
        </w:tc>
      </w:tr>
      <w:tr w:rsidR="007B64D4" w14:paraId="460CA8E3" w14:textId="77777777">
        <w:tc>
          <w:tcPr>
            <w:tcW w:w="9641" w:type="dxa"/>
            <w:gridSpan w:val="9"/>
            <w:tcBorders>
              <w:left w:val="single" w:sz="4" w:space="0" w:color="auto"/>
              <w:right w:val="single" w:sz="4" w:space="0" w:color="auto"/>
            </w:tcBorders>
          </w:tcPr>
          <w:p w14:paraId="12258FDC" w14:textId="77777777" w:rsidR="007B64D4" w:rsidRDefault="007B64D4">
            <w:pPr>
              <w:pStyle w:val="CRCoverPage"/>
              <w:spacing w:after="0"/>
              <w:rPr>
                <w:noProof/>
                <w:sz w:val="8"/>
                <w:szCs w:val="8"/>
              </w:rPr>
            </w:pPr>
          </w:p>
        </w:tc>
      </w:tr>
      <w:tr w:rsidR="007B64D4" w14:paraId="43DF6E75" w14:textId="77777777">
        <w:tc>
          <w:tcPr>
            <w:tcW w:w="142" w:type="dxa"/>
            <w:tcBorders>
              <w:left w:val="single" w:sz="4" w:space="0" w:color="auto"/>
            </w:tcBorders>
          </w:tcPr>
          <w:p w14:paraId="6EB7EE9E" w14:textId="77777777" w:rsidR="007B64D4" w:rsidRDefault="007B64D4">
            <w:pPr>
              <w:pStyle w:val="CRCoverPage"/>
              <w:spacing w:after="0"/>
              <w:jc w:val="right"/>
              <w:rPr>
                <w:noProof/>
              </w:rPr>
            </w:pPr>
          </w:p>
        </w:tc>
        <w:tc>
          <w:tcPr>
            <w:tcW w:w="1559" w:type="dxa"/>
            <w:shd w:val="pct30" w:color="FFFF00" w:fill="auto"/>
          </w:tcPr>
          <w:p w14:paraId="214A21A8" w14:textId="77777777" w:rsidR="007B64D4" w:rsidRDefault="00241518" w:rsidP="0028346C">
            <w:pPr>
              <w:pStyle w:val="CRCoverPage"/>
              <w:spacing w:after="0"/>
              <w:jc w:val="right"/>
              <w:rPr>
                <w:b/>
                <w:noProof/>
                <w:sz w:val="28"/>
              </w:rPr>
            </w:pPr>
            <w:r>
              <w:fldChar w:fldCharType="begin"/>
            </w:r>
            <w:r>
              <w:instrText xml:space="preserve"> DOCPROPERTY  Spec#  \* MERGEFORMAT </w:instrText>
            </w:r>
            <w:r>
              <w:fldChar w:fldCharType="separate"/>
            </w:r>
            <w:r w:rsidR="00E37090" w:rsidRPr="00410371">
              <w:rPr>
                <w:b/>
                <w:noProof/>
                <w:sz w:val="28"/>
              </w:rPr>
              <w:t>23.256</w:t>
            </w:r>
            <w:r>
              <w:rPr>
                <w:b/>
                <w:noProof/>
                <w:sz w:val="28"/>
              </w:rPr>
              <w:fldChar w:fldCharType="end"/>
            </w:r>
          </w:p>
        </w:tc>
        <w:tc>
          <w:tcPr>
            <w:tcW w:w="709" w:type="dxa"/>
          </w:tcPr>
          <w:p w14:paraId="33F9E00E" w14:textId="77777777" w:rsidR="007B64D4" w:rsidRDefault="00633F10">
            <w:pPr>
              <w:pStyle w:val="CRCoverPage"/>
              <w:spacing w:after="0"/>
              <w:jc w:val="center"/>
              <w:rPr>
                <w:noProof/>
              </w:rPr>
            </w:pPr>
            <w:r>
              <w:rPr>
                <w:b/>
                <w:noProof/>
                <w:sz w:val="28"/>
              </w:rPr>
              <w:t>CR</w:t>
            </w:r>
          </w:p>
        </w:tc>
        <w:tc>
          <w:tcPr>
            <w:tcW w:w="1276" w:type="dxa"/>
            <w:shd w:val="pct30" w:color="FFFF00" w:fill="auto"/>
          </w:tcPr>
          <w:p w14:paraId="14155181" w14:textId="77777777" w:rsidR="007B64D4" w:rsidRDefault="00E37090">
            <w:pPr>
              <w:pStyle w:val="CRCoverPage"/>
              <w:spacing w:after="0"/>
              <w:rPr>
                <w:noProof/>
              </w:rPr>
            </w:pPr>
            <w:r w:rsidRPr="00410371">
              <w:rPr>
                <w:b/>
                <w:noProof/>
                <w:sz w:val="28"/>
              </w:rPr>
              <w:t>00</w:t>
            </w:r>
            <w:r>
              <w:rPr>
                <w:b/>
                <w:noProof/>
                <w:sz w:val="28"/>
              </w:rPr>
              <w:t>0</w:t>
            </w:r>
            <w:r w:rsidRPr="00410371">
              <w:rPr>
                <w:b/>
                <w:noProof/>
                <w:sz w:val="28"/>
              </w:rPr>
              <w:t>3</w:t>
            </w:r>
          </w:p>
        </w:tc>
        <w:tc>
          <w:tcPr>
            <w:tcW w:w="709" w:type="dxa"/>
          </w:tcPr>
          <w:p w14:paraId="10E4823B" w14:textId="77777777" w:rsidR="007B64D4" w:rsidRDefault="00633F10">
            <w:pPr>
              <w:pStyle w:val="CRCoverPage"/>
              <w:tabs>
                <w:tab w:val="right" w:pos="625"/>
              </w:tabs>
              <w:spacing w:after="0"/>
              <w:jc w:val="center"/>
              <w:rPr>
                <w:noProof/>
              </w:rPr>
            </w:pPr>
            <w:r>
              <w:rPr>
                <w:b/>
                <w:bCs/>
                <w:noProof/>
                <w:sz w:val="28"/>
              </w:rPr>
              <w:t>rev</w:t>
            </w:r>
          </w:p>
        </w:tc>
        <w:tc>
          <w:tcPr>
            <w:tcW w:w="992" w:type="dxa"/>
            <w:shd w:val="pct30" w:color="FFFF00" w:fill="auto"/>
          </w:tcPr>
          <w:p w14:paraId="2964C609" w14:textId="77777777" w:rsidR="007B64D4" w:rsidRDefault="00633F10">
            <w:pPr>
              <w:pStyle w:val="CRCoverPage"/>
              <w:spacing w:after="0"/>
              <w:jc w:val="center"/>
              <w:rPr>
                <w:b/>
                <w:noProof/>
              </w:rPr>
            </w:pPr>
            <w:r>
              <w:rPr>
                <w:b/>
                <w:noProof/>
                <w:sz w:val="28"/>
              </w:rPr>
              <w:t>-</w:t>
            </w:r>
          </w:p>
        </w:tc>
        <w:tc>
          <w:tcPr>
            <w:tcW w:w="2410" w:type="dxa"/>
          </w:tcPr>
          <w:p w14:paraId="1A0E0E61" w14:textId="77777777" w:rsidR="007B64D4" w:rsidRDefault="00633F10">
            <w:pPr>
              <w:pStyle w:val="CRCoverPage"/>
              <w:tabs>
                <w:tab w:val="right" w:pos="1825"/>
              </w:tabs>
              <w:spacing w:after="0"/>
              <w:jc w:val="center"/>
              <w:rPr>
                <w:noProof/>
              </w:rPr>
            </w:pPr>
            <w:r>
              <w:rPr>
                <w:b/>
                <w:noProof/>
                <w:sz w:val="28"/>
                <w:szCs w:val="28"/>
              </w:rPr>
              <w:t>Current version:</w:t>
            </w:r>
          </w:p>
        </w:tc>
        <w:tc>
          <w:tcPr>
            <w:tcW w:w="1701" w:type="dxa"/>
            <w:shd w:val="pct30" w:color="FFFF00" w:fill="auto"/>
          </w:tcPr>
          <w:p w14:paraId="284A612D" w14:textId="77777777" w:rsidR="007B64D4" w:rsidRDefault="005575C6">
            <w:pPr>
              <w:pStyle w:val="CRCoverPage"/>
              <w:spacing w:after="0"/>
              <w:jc w:val="center"/>
              <w:rPr>
                <w:noProof/>
                <w:sz w:val="28"/>
              </w:rPr>
            </w:pPr>
            <w:r w:rsidRPr="00D82020">
              <w:rPr>
                <w:b/>
                <w:noProof/>
                <w:sz w:val="28"/>
              </w:rPr>
              <w:t>17.0</w:t>
            </w:r>
            <w:r w:rsidR="00633F10" w:rsidRPr="00D82020">
              <w:rPr>
                <w:b/>
                <w:noProof/>
                <w:sz w:val="28"/>
              </w:rPr>
              <w:t>.0</w:t>
            </w:r>
          </w:p>
        </w:tc>
        <w:tc>
          <w:tcPr>
            <w:tcW w:w="143" w:type="dxa"/>
            <w:tcBorders>
              <w:right w:val="single" w:sz="4" w:space="0" w:color="auto"/>
            </w:tcBorders>
          </w:tcPr>
          <w:p w14:paraId="487ECF31" w14:textId="77777777" w:rsidR="007B64D4" w:rsidRDefault="007B64D4">
            <w:pPr>
              <w:pStyle w:val="CRCoverPage"/>
              <w:spacing w:after="0"/>
              <w:rPr>
                <w:noProof/>
              </w:rPr>
            </w:pPr>
          </w:p>
        </w:tc>
      </w:tr>
      <w:tr w:rsidR="007B64D4" w14:paraId="45EBD551" w14:textId="77777777">
        <w:tc>
          <w:tcPr>
            <w:tcW w:w="9641" w:type="dxa"/>
            <w:gridSpan w:val="9"/>
            <w:tcBorders>
              <w:left w:val="single" w:sz="4" w:space="0" w:color="auto"/>
              <w:right w:val="single" w:sz="4" w:space="0" w:color="auto"/>
            </w:tcBorders>
          </w:tcPr>
          <w:p w14:paraId="6D9D484E" w14:textId="77777777" w:rsidR="007B64D4" w:rsidRDefault="007B64D4">
            <w:pPr>
              <w:pStyle w:val="CRCoverPage"/>
              <w:spacing w:after="0"/>
              <w:rPr>
                <w:noProof/>
              </w:rPr>
            </w:pPr>
          </w:p>
        </w:tc>
      </w:tr>
      <w:tr w:rsidR="007B64D4" w14:paraId="1601A9EE" w14:textId="77777777">
        <w:tc>
          <w:tcPr>
            <w:tcW w:w="9641" w:type="dxa"/>
            <w:gridSpan w:val="9"/>
            <w:tcBorders>
              <w:top w:val="single" w:sz="4" w:space="0" w:color="auto"/>
            </w:tcBorders>
          </w:tcPr>
          <w:p w14:paraId="03635D5F" w14:textId="77777777" w:rsidR="007B64D4" w:rsidRDefault="00633F10">
            <w:pPr>
              <w:pStyle w:val="CRCoverPage"/>
              <w:spacing w:after="0"/>
              <w:jc w:val="center"/>
              <w:rPr>
                <w:rFonts w:cs="Arial"/>
                <w:i/>
                <w:noProof/>
              </w:rPr>
            </w:pPr>
            <w:r>
              <w:rPr>
                <w:rFonts w:cs="Arial"/>
                <w:i/>
                <w:noProof/>
              </w:rPr>
              <w:t xml:space="preserve">For </w:t>
            </w:r>
            <w:hyperlink r:id="rId8" w:anchor="_blank" w:history="1">
              <w:r>
                <w:rPr>
                  <w:rStyle w:val="aa"/>
                  <w:rFonts w:cs="Arial"/>
                  <w:b/>
                  <w:i/>
                  <w:noProof/>
                  <w:color w:val="FF0000"/>
                </w:rPr>
                <w:t>HE</w:t>
              </w:r>
              <w:bookmarkStart w:id="5" w:name="_Hlt497126619"/>
              <w:r>
                <w:rPr>
                  <w:rStyle w:val="aa"/>
                  <w:rFonts w:cs="Arial"/>
                  <w:b/>
                  <w:i/>
                  <w:noProof/>
                  <w:color w:val="FF0000"/>
                </w:rPr>
                <w:t>L</w:t>
              </w:r>
              <w:bookmarkEnd w:id="5"/>
              <w:r>
                <w:rPr>
                  <w:rStyle w:val="aa"/>
                  <w:rFonts w:cs="Arial"/>
                  <w:b/>
                  <w:i/>
                  <w:noProof/>
                  <w:color w:val="FF0000"/>
                </w:rPr>
                <w:t>P</w:t>
              </w:r>
            </w:hyperlink>
            <w:r>
              <w:rPr>
                <w:rFonts w:cs="Arial"/>
                <w:b/>
                <w:i/>
                <w:noProof/>
                <w:color w:val="FF0000"/>
              </w:rPr>
              <w:t xml:space="preserve"> </w:t>
            </w:r>
            <w:r>
              <w:rPr>
                <w:rFonts w:cs="Arial"/>
                <w:i/>
                <w:noProof/>
              </w:rPr>
              <w:t xml:space="preserve">on using this form: comprehensive instructions can be found at </w:t>
            </w:r>
            <w:r>
              <w:rPr>
                <w:rFonts w:cs="Arial"/>
                <w:i/>
                <w:noProof/>
              </w:rPr>
              <w:br/>
            </w:r>
            <w:hyperlink r:id="rId9" w:history="1">
              <w:r>
                <w:rPr>
                  <w:rStyle w:val="aa"/>
                  <w:rFonts w:cs="Arial"/>
                  <w:i/>
                  <w:noProof/>
                </w:rPr>
                <w:t>http://www.3gpp.org/Change-Requests</w:t>
              </w:r>
            </w:hyperlink>
            <w:r>
              <w:rPr>
                <w:rFonts w:cs="Arial"/>
                <w:i/>
                <w:noProof/>
              </w:rPr>
              <w:t>.</w:t>
            </w:r>
          </w:p>
        </w:tc>
      </w:tr>
      <w:tr w:rsidR="007B64D4" w14:paraId="433B707F" w14:textId="77777777">
        <w:tc>
          <w:tcPr>
            <w:tcW w:w="9641" w:type="dxa"/>
            <w:gridSpan w:val="9"/>
          </w:tcPr>
          <w:p w14:paraId="58E0CD93" w14:textId="77777777" w:rsidR="007B64D4" w:rsidRDefault="007B64D4">
            <w:pPr>
              <w:pStyle w:val="CRCoverPage"/>
              <w:spacing w:after="0"/>
              <w:rPr>
                <w:noProof/>
                <w:sz w:val="8"/>
                <w:szCs w:val="8"/>
              </w:rPr>
            </w:pPr>
          </w:p>
        </w:tc>
      </w:tr>
    </w:tbl>
    <w:p w14:paraId="5A5787C9" w14:textId="77777777" w:rsidR="007B64D4" w:rsidRDefault="007B64D4">
      <w:pPr>
        <w:rPr>
          <w:sz w:val="8"/>
          <w:szCs w:val="8"/>
        </w:rPr>
      </w:pPr>
    </w:p>
    <w:tbl>
      <w:tblPr>
        <w:tblW w:w="9639" w:type="dxa"/>
        <w:tblInd w:w="42" w:type="dxa"/>
        <w:tblLayout w:type="fixed"/>
        <w:tblCellMar>
          <w:left w:w="42" w:type="dxa"/>
          <w:right w:w="42" w:type="dxa"/>
        </w:tblCellMar>
        <w:tblLook w:val="0000" w:firstRow="0" w:lastRow="0" w:firstColumn="0" w:lastColumn="0" w:noHBand="0" w:noVBand="0"/>
      </w:tblPr>
      <w:tblGrid>
        <w:gridCol w:w="2835"/>
        <w:gridCol w:w="1418"/>
        <w:gridCol w:w="283"/>
        <w:gridCol w:w="709"/>
        <w:gridCol w:w="284"/>
        <w:gridCol w:w="2126"/>
        <w:gridCol w:w="283"/>
        <w:gridCol w:w="1418"/>
        <w:gridCol w:w="283"/>
      </w:tblGrid>
      <w:tr w:rsidR="007B64D4" w14:paraId="6AF53CAF" w14:textId="77777777">
        <w:tc>
          <w:tcPr>
            <w:tcW w:w="2835" w:type="dxa"/>
          </w:tcPr>
          <w:p w14:paraId="6B010714" w14:textId="77777777" w:rsidR="007B64D4" w:rsidRDefault="00633F10">
            <w:pPr>
              <w:pStyle w:val="CRCoverPage"/>
              <w:tabs>
                <w:tab w:val="right" w:pos="2751"/>
              </w:tabs>
              <w:spacing w:after="0"/>
              <w:rPr>
                <w:b/>
                <w:i/>
                <w:noProof/>
              </w:rPr>
            </w:pPr>
            <w:r>
              <w:rPr>
                <w:b/>
                <w:i/>
                <w:noProof/>
              </w:rPr>
              <w:t>Proposed change affects:</w:t>
            </w:r>
          </w:p>
        </w:tc>
        <w:tc>
          <w:tcPr>
            <w:tcW w:w="1418" w:type="dxa"/>
          </w:tcPr>
          <w:p w14:paraId="21797B09" w14:textId="77777777" w:rsidR="007B64D4" w:rsidRDefault="00633F10">
            <w:pPr>
              <w:pStyle w:val="CRCoverPage"/>
              <w:spacing w:after="0"/>
              <w:jc w:val="right"/>
              <w:rPr>
                <w:noProof/>
              </w:rPr>
            </w:pPr>
            <w:r>
              <w:rPr>
                <w:noProof/>
              </w:rPr>
              <w:t>UICC apps</w:t>
            </w:r>
          </w:p>
        </w:tc>
        <w:tc>
          <w:tcPr>
            <w:tcW w:w="283" w:type="dxa"/>
            <w:tcBorders>
              <w:top w:val="single" w:sz="6" w:space="0" w:color="000000"/>
              <w:left w:val="single" w:sz="6" w:space="0" w:color="000000"/>
              <w:bottom w:val="single" w:sz="6" w:space="0" w:color="000000"/>
              <w:right w:val="single" w:sz="6" w:space="0" w:color="000000"/>
            </w:tcBorders>
            <w:shd w:val="pct25" w:color="FFFF00" w:fill="auto"/>
          </w:tcPr>
          <w:p w14:paraId="4C71C9FB" w14:textId="77777777" w:rsidR="007B64D4" w:rsidRDefault="007B64D4">
            <w:pPr>
              <w:pStyle w:val="CRCoverPage"/>
              <w:spacing w:after="0"/>
              <w:jc w:val="center"/>
              <w:rPr>
                <w:b/>
                <w:caps/>
                <w:noProof/>
              </w:rPr>
            </w:pPr>
          </w:p>
        </w:tc>
        <w:tc>
          <w:tcPr>
            <w:tcW w:w="709" w:type="dxa"/>
            <w:tcBorders>
              <w:left w:val="single" w:sz="4" w:space="0" w:color="auto"/>
            </w:tcBorders>
          </w:tcPr>
          <w:p w14:paraId="445E877D" w14:textId="77777777" w:rsidR="007B64D4" w:rsidRDefault="00633F10">
            <w:pPr>
              <w:pStyle w:val="CRCoverPage"/>
              <w:spacing w:after="0"/>
              <w:jc w:val="right"/>
              <w:rPr>
                <w:noProof/>
                <w:u w:val="single"/>
              </w:rPr>
            </w:pPr>
            <w:r>
              <w:rPr>
                <w:noProof/>
              </w:rPr>
              <w:t>ME</w:t>
            </w:r>
          </w:p>
        </w:tc>
        <w:tc>
          <w:tcPr>
            <w:tcW w:w="284" w:type="dxa"/>
            <w:tcBorders>
              <w:top w:val="single" w:sz="6" w:space="0" w:color="auto"/>
              <w:left w:val="single" w:sz="6" w:space="0" w:color="auto"/>
              <w:bottom w:val="single" w:sz="6" w:space="0" w:color="auto"/>
              <w:right w:val="single" w:sz="6" w:space="0" w:color="auto"/>
            </w:tcBorders>
            <w:shd w:val="pct25" w:color="FFFF00" w:fill="auto"/>
          </w:tcPr>
          <w:p w14:paraId="79809010" w14:textId="77777777" w:rsidR="007B64D4" w:rsidRDefault="00211748">
            <w:pPr>
              <w:pStyle w:val="CRCoverPage"/>
              <w:spacing w:after="0"/>
              <w:jc w:val="center"/>
              <w:rPr>
                <w:b/>
                <w:caps/>
                <w:noProof/>
                <w:lang w:eastAsia="ko-KR"/>
              </w:rPr>
            </w:pPr>
            <w:r w:rsidRPr="001645A8">
              <w:rPr>
                <w:rFonts w:hint="eastAsia"/>
                <w:b/>
                <w:bCs/>
                <w:caps/>
                <w:noProof/>
                <w:lang w:eastAsia="ko-KR"/>
              </w:rPr>
              <w:t>X</w:t>
            </w:r>
          </w:p>
        </w:tc>
        <w:tc>
          <w:tcPr>
            <w:tcW w:w="2126" w:type="dxa"/>
          </w:tcPr>
          <w:p w14:paraId="5423A4DB" w14:textId="77777777" w:rsidR="007B64D4" w:rsidRDefault="00633F10">
            <w:pPr>
              <w:pStyle w:val="CRCoverPage"/>
              <w:spacing w:after="0"/>
              <w:jc w:val="right"/>
              <w:rPr>
                <w:noProof/>
                <w:u w:val="single"/>
              </w:rPr>
            </w:pPr>
            <w:r>
              <w:rPr>
                <w:noProof/>
              </w:rPr>
              <w:t>Radio Access Network</w:t>
            </w:r>
          </w:p>
        </w:tc>
        <w:tc>
          <w:tcPr>
            <w:tcW w:w="283" w:type="dxa"/>
            <w:tcBorders>
              <w:top w:val="single" w:sz="4" w:space="0" w:color="auto"/>
              <w:left w:val="single" w:sz="4" w:space="0" w:color="auto"/>
              <w:bottom w:val="single" w:sz="4" w:space="0" w:color="auto"/>
              <w:right w:val="single" w:sz="4" w:space="0" w:color="auto"/>
            </w:tcBorders>
            <w:shd w:val="pct25" w:color="FFFF00" w:fill="auto"/>
          </w:tcPr>
          <w:p w14:paraId="767846E3" w14:textId="77777777" w:rsidR="007B64D4" w:rsidRDefault="007B64D4">
            <w:pPr>
              <w:pStyle w:val="CRCoverPage"/>
              <w:spacing w:after="0"/>
              <w:jc w:val="center"/>
              <w:rPr>
                <w:b/>
                <w:caps/>
                <w:noProof/>
              </w:rPr>
            </w:pPr>
          </w:p>
        </w:tc>
        <w:tc>
          <w:tcPr>
            <w:tcW w:w="1418" w:type="dxa"/>
            <w:tcBorders>
              <w:left w:val="nil"/>
            </w:tcBorders>
          </w:tcPr>
          <w:p w14:paraId="7F4470CA" w14:textId="77777777" w:rsidR="007B64D4" w:rsidRDefault="00633F10">
            <w:pPr>
              <w:pStyle w:val="CRCoverPage"/>
              <w:spacing w:after="0"/>
              <w:jc w:val="right"/>
              <w:rPr>
                <w:noProof/>
              </w:rPr>
            </w:pPr>
            <w:r>
              <w:rPr>
                <w:noProof/>
              </w:rPr>
              <w:t>Core Network</w:t>
            </w:r>
          </w:p>
        </w:tc>
        <w:tc>
          <w:tcPr>
            <w:tcW w:w="283" w:type="dxa"/>
            <w:tcBorders>
              <w:top w:val="single" w:sz="6" w:space="0" w:color="auto"/>
              <w:left w:val="single" w:sz="6" w:space="0" w:color="auto"/>
              <w:bottom w:val="single" w:sz="6" w:space="0" w:color="auto"/>
              <w:right w:val="single" w:sz="6" w:space="0" w:color="auto"/>
            </w:tcBorders>
            <w:shd w:val="pct25" w:color="FFFF00" w:fill="auto"/>
          </w:tcPr>
          <w:p w14:paraId="7FA7FF2C" w14:textId="77777777" w:rsidR="007B64D4" w:rsidRDefault="00633F10">
            <w:pPr>
              <w:pStyle w:val="CRCoverPage"/>
              <w:spacing w:after="0"/>
              <w:jc w:val="center"/>
              <w:rPr>
                <w:b/>
                <w:bCs/>
                <w:caps/>
                <w:noProof/>
                <w:lang w:eastAsia="ko-KR"/>
              </w:rPr>
            </w:pPr>
            <w:r>
              <w:rPr>
                <w:rFonts w:hint="eastAsia"/>
                <w:b/>
                <w:bCs/>
                <w:caps/>
                <w:noProof/>
                <w:lang w:eastAsia="ko-KR"/>
              </w:rPr>
              <w:t>X</w:t>
            </w:r>
          </w:p>
        </w:tc>
      </w:tr>
    </w:tbl>
    <w:p w14:paraId="5D25EF99" w14:textId="77777777" w:rsidR="007B64D4" w:rsidRDefault="007B64D4">
      <w:pPr>
        <w:rPr>
          <w:sz w:val="8"/>
          <w:szCs w:val="8"/>
        </w:rPr>
      </w:pPr>
    </w:p>
    <w:tbl>
      <w:tblPr>
        <w:tblW w:w="9640" w:type="dxa"/>
        <w:tblInd w:w="42" w:type="dxa"/>
        <w:tblLayout w:type="fixed"/>
        <w:tblCellMar>
          <w:left w:w="42" w:type="dxa"/>
          <w:right w:w="42" w:type="dxa"/>
        </w:tblCellMar>
        <w:tblLook w:val="0000" w:firstRow="0" w:lastRow="0" w:firstColumn="0" w:lastColumn="0" w:noHBand="0" w:noVBand="0"/>
      </w:tblPr>
      <w:tblGrid>
        <w:gridCol w:w="1843"/>
        <w:gridCol w:w="851"/>
        <w:gridCol w:w="284"/>
        <w:gridCol w:w="284"/>
        <w:gridCol w:w="567"/>
        <w:gridCol w:w="1700"/>
        <w:gridCol w:w="567"/>
        <w:gridCol w:w="143"/>
        <w:gridCol w:w="281"/>
        <w:gridCol w:w="993"/>
        <w:gridCol w:w="2127"/>
      </w:tblGrid>
      <w:tr w:rsidR="007B64D4" w14:paraId="3C04715B" w14:textId="77777777">
        <w:tc>
          <w:tcPr>
            <w:tcW w:w="9640" w:type="dxa"/>
            <w:gridSpan w:val="11"/>
          </w:tcPr>
          <w:p w14:paraId="13659B53" w14:textId="77777777" w:rsidR="007B64D4" w:rsidRDefault="007B64D4">
            <w:pPr>
              <w:pStyle w:val="CRCoverPage"/>
              <w:spacing w:after="0"/>
              <w:rPr>
                <w:noProof/>
                <w:sz w:val="8"/>
                <w:szCs w:val="8"/>
              </w:rPr>
            </w:pPr>
          </w:p>
        </w:tc>
      </w:tr>
      <w:tr w:rsidR="007B64D4" w14:paraId="4A72ED4C" w14:textId="77777777">
        <w:tc>
          <w:tcPr>
            <w:tcW w:w="1843" w:type="dxa"/>
            <w:tcBorders>
              <w:top w:val="single" w:sz="4" w:space="0" w:color="auto"/>
              <w:left w:val="single" w:sz="4" w:space="0" w:color="auto"/>
            </w:tcBorders>
          </w:tcPr>
          <w:p w14:paraId="117D7E5D" w14:textId="77777777" w:rsidR="007B64D4" w:rsidRDefault="00633F10">
            <w:pPr>
              <w:pStyle w:val="CRCoverPage"/>
              <w:tabs>
                <w:tab w:val="right" w:pos="1759"/>
              </w:tabs>
              <w:spacing w:after="0"/>
              <w:rPr>
                <w:b/>
                <w:i/>
                <w:noProof/>
              </w:rPr>
            </w:pPr>
            <w:r>
              <w:rPr>
                <w:b/>
                <w:i/>
                <w:noProof/>
              </w:rPr>
              <w:t>Title:</w:t>
            </w:r>
            <w:r>
              <w:rPr>
                <w:b/>
                <w:i/>
                <w:noProof/>
              </w:rPr>
              <w:tab/>
            </w:r>
          </w:p>
        </w:tc>
        <w:tc>
          <w:tcPr>
            <w:tcW w:w="7797" w:type="dxa"/>
            <w:gridSpan w:val="10"/>
            <w:tcBorders>
              <w:top w:val="single" w:sz="4" w:space="0" w:color="auto"/>
              <w:right w:val="single" w:sz="4" w:space="0" w:color="auto"/>
            </w:tcBorders>
            <w:shd w:val="pct30" w:color="FFFF00" w:fill="auto"/>
          </w:tcPr>
          <w:p w14:paraId="16656225" w14:textId="77777777" w:rsidR="007B64D4" w:rsidRDefault="00D94E85" w:rsidP="00D94E85">
            <w:pPr>
              <w:pStyle w:val="CRCoverPage"/>
              <w:spacing w:after="0"/>
              <w:ind w:left="100"/>
              <w:rPr>
                <w:noProof/>
              </w:rPr>
            </w:pPr>
            <w:r>
              <w:t>Clarification</w:t>
            </w:r>
            <w:r w:rsidR="00E66DDA">
              <w:t>s</w:t>
            </w:r>
            <w:r>
              <w:t xml:space="preserve"> for UUAA-SM procedure</w:t>
            </w:r>
          </w:p>
        </w:tc>
      </w:tr>
      <w:tr w:rsidR="007B64D4" w14:paraId="52A94757" w14:textId="77777777">
        <w:tc>
          <w:tcPr>
            <w:tcW w:w="1843" w:type="dxa"/>
            <w:tcBorders>
              <w:left w:val="single" w:sz="4" w:space="0" w:color="auto"/>
            </w:tcBorders>
          </w:tcPr>
          <w:p w14:paraId="36065DDE" w14:textId="77777777" w:rsidR="007B64D4" w:rsidRDefault="007B64D4">
            <w:pPr>
              <w:pStyle w:val="CRCoverPage"/>
              <w:spacing w:after="0"/>
              <w:rPr>
                <w:b/>
                <w:i/>
                <w:noProof/>
                <w:sz w:val="8"/>
                <w:szCs w:val="8"/>
              </w:rPr>
            </w:pPr>
          </w:p>
        </w:tc>
        <w:tc>
          <w:tcPr>
            <w:tcW w:w="7797" w:type="dxa"/>
            <w:gridSpan w:val="10"/>
            <w:tcBorders>
              <w:right w:val="single" w:sz="4" w:space="0" w:color="auto"/>
            </w:tcBorders>
          </w:tcPr>
          <w:p w14:paraId="2D4BDEA6" w14:textId="77777777" w:rsidR="007B64D4" w:rsidRDefault="007B64D4">
            <w:pPr>
              <w:pStyle w:val="CRCoverPage"/>
              <w:spacing w:after="0"/>
              <w:rPr>
                <w:noProof/>
                <w:sz w:val="8"/>
                <w:szCs w:val="8"/>
              </w:rPr>
            </w:pPr>
          </w:p>
        </w:tc>
      </w:tr>
      <w:tr w:rsidR="007B64D4" w14:paraId="7D6C5134" w14:textId="77777777">
        <w:tc>
          <w:tcPr>
            <w:tcW w:w="1843" w:type="dxa"/>
            <w:tcBorders>
              <w:left w:val="single" w:sz="4" w:space="0" w:color="auto"/>
            </w:tcBorders>
          </w:tcPr>
          <w:p w14:paraId="4322C7EC" w14:textId="77777777" w:rsidR="007B64D4" w:rsidRDefault="00633F10">
            <w:pPr>
              <w:pStyle w:val="CRCoverPage"/>
              <w:tabs>
                <w:tab w:val="right" w:pos="1759"/>
              </w:tabs>
              <w:spacing w:after="0"/>
              <w:rPr>
                <w:b/>
                <w:i/>
                <w:noProof/>
              </w:rPr>
            </w:pPr>
            <w:r>
              <w:rPr>
                <w:b/>
                <w:i/>
                <w:noProof/>
              </w:rPr>
              <w:t>Source to WG:</w:t>
            </w:r>
          </w:p>
        </w:tc>
        <w:tc>
          <w:tcPr>
            <w:tcW w:w="7797" w:type="dxa"/>
            <w:gridSpan w:val="10"/>
            <w:tcBorders>
              <w:right w:val="single" w:sz="4" w:space="0" w:color="auto"/>
            </w:tcBorders>
            <w:shd w:val="pct30" w:color="FFFF00" w:fill="auto"/>
          </w:tcPr>
          <w:p w14:paraId="285C711E" w14:textId="77777777" w:rsidR="007B64D4" w:rsidRDefault="0028346C" w:rsidP="0028346C">
            <w:pPr>
              <w:pStyle w:val="CRCoverPage"/>
              <w:spacing w:after="0"/>
              <w:ind w:left="100"/>
              <w:rPr>
                <w:noProof/>
                <w:lang w:eastAsia="ko-KR"/>
              </w:rPr>
            </w:pPr>
            <w:r>
              <w:t>LG Electronics</w:t>
            </w:r>
          </w:p>
        </w:tc>
      </w:tr>
      <w:tr w:rsidR="007B64D4" w14:paraId="27E008BC" w14:textId="77777777">
        <w:tc>
          <w:tcPr>
            <w:tcW w:w="1843" w:type="dxa"/>
            <w:tcBorders>
              <w:left w:val="single" w:sz="4" w:space="0" w:color="auto"/>
            </w:tcBorders>
          </w:tcPr>
          <w:p w14:paraId="3F7438C5" w14:textId="77777777" w:rsidR="007B64D4" w:rsidRDefault="00633F10">
            <w:pPr>
              <w:pStyle w:val="CRCoverPage"/>
              <w:tabs>
                <w:tab w:val="right" w:pos="1759"/>
              </w:tabs>
              <w:spacing w:after="0"/>
              <w:rPr>
                <w:b/>
                <w:i/>
                <w:noProof/>
              </w:rPr>
            </w:pPr>
            <w:r>
              <w:rPr>
                <w:b/>
                <w:i/>
                <w:noProof/>
              </w:rPr>
              <w:t>Source to TSG:</w:t>
            </w:r>
          </w:p>
        </w:tc>
        <w:tc>
          <w:tcPr>
            <w:tcW w:w="7797" w:type="dxa"/>
            <w:gridSpan w:val="10"/>
            <w:tcBorders>
              <w:right w:val="single" w:sz="4" w:space="0" w:color="auto"/>
            </w:tcBorders>
            <w:shd w:val="pct30" w:color="FFFF00" w:fill="auto"/>
          </w:tcPr>
          <w:p w14:paraId="68B2A139" w14:textId="77777777" w:rsidR="007B64D4" w:rsidRDefault="00633F10">
            <w:pPr>
              <w:pStyle w:val="CRCoverPage"/>
              <w:spacing w:after="0"/>
              <w:ind w:left="100"/>
              <w:rPr>
                <w:noProof/>
                <w:lang w:eastAsia="ko-KR"/>
              </w:rPr>
            </w:pPr>
            <w:r>
              <w:rPr>
                <w:rFonts w:hint="eastAsia"/>
                <w:noProof/>
                <w:lang w:eastAsia="ko-KR"/>
              </w:rPr>
              <w:t>S</w:t>
            </w:r>
            <w:r>
              <w:rPr>
                <w:noProof/>
                <w:lang w:eastAsia="ko-KR"/>
              </w:rPr>
              <w:t>A2</w:t>
            </w:r>
          </w:p>
        </w:tc>
      </w:tr>
      <w:tr w:rsidR="007B64D4" w14:paraId="390DDD62" w14:textId="77777777">
        <w:tc>
          <w:tcPr>
            <w:tcW w:w="1843" w:type="dxa"/>
            <w:tcBorders>
              <w:left w:val="single" w:sz="4" w:space="0" w:color="auto"/>
            </w:tcBorders>
          </w:tcPr>
          <w:p w14:paraId="58BBE5E5" w14:textId="77777777" w:rsidR="007B64D4" w:rsidRDefault="007B64D4">
            <w:pPr>
              <w:pStyle w:val="CRCoverPage"/>
              <w:spacing w:after="0"/>
              <w:rPr>
                <w:b/>
                <w:i/>
                <w:noProof/>
                <w:sz w:val="8"/>
                <w:szCs w:val="8"/>
              </w:rPr>
            </w:pPr>
          </w:p>
        </w:tc>
        <w:tc>
          <w:tcPr>
            <w:tcW w:w="7797" w:type="dxa"/>
            <w:gridSpan w:val="10"/>
            <w:tcBorders>
              <w:right w:val="single" w:sz="4" w:space="0" w:color="auto"/>
            </w:tcBorders>
          </w:tcPr>
          <w:p w14:paraId="3B6F549D" w14:textId="77777777" w:rsidR="007B64D4" w:rsidRDefault="007B64D4">
            <w:pPr>
              <w:pStyle w:val="CRCoverPage"/>
              <w:spacing w:after="0"/>
              <w:rPr>
                <w:noProof/>
                <w:sz w:val="8"/>
                <w:szCs w:val="8"/>
              </w:rPr>
            </w:pPr>
          </w:p>
        </w:tc>
      </w:tr>
      <w:tr w:rsidR="007B64D4" w14:paraId="5C6952AC" w14:textId="77777777">
        <w:tc>
          <w:tcPr>
            <w:tcW w:w="1843" w:type="dxa"/>
            <w:tcBorders>
              <w:left w:val="single" w:sz="4" w:space="0" w:color="auto"/>
            </w:tcBorders>
          </w:tcPr>
          <w:p w14:paraId="63F2C3FA" w14:textId="77777777" w:rsidR="007B64D4" w:rsidRDefault="00633F10">
            <w:pPr>
              <w:pStyle w:val="CRCoverPage"/>
              <w:tabs>
                <w:tab w:val="right" w:pos="1759"/>
              </w:tabs>
              <w:spacing w:after="0"/>
              <w:rPr>
                <w:b/>
                <w:i/>
                <w:noProof/>
              </w:rPr>
            </w:pPr>
            <w:r>
              <w:rPr>
                <w:b/>
                <w:i/>
                <w:noProof/>
              </w:rPr>
              <w:t>Work item code:</w:t>
            </w:r>
          </w:p>
        </w:tc>
        <w:tc>
          <w:tcPr>
            <w:tcW w:w="3686" w:type="dxa"/>
            <w:gridSpan w:val="5"/>
            <w:shd w:val="pct30" w:color="FFFF00" w:fill="auto"/>
          </w:tcPr>
          <w:p w14:paraId="735543AE" w14:textId="77777777" w:rsidR="007B64D4" w:rsidRDefault="0028346C">
            <w:pPr>
              <w:pStyle w:val="CRCoverPage"/>
              <w:spacing w:after="0"/>
              <w:ind w:left="100"/>
              <w:rPr>
                <w:noProof/>
                <w:lang w:eastAsia="ko-KR"/>
              </w:rPr>
            </w:pPr>
            <w:r>
              <w:rPr>
                <w:lang w:eastAsia="ko-KR"/>
              </w:rPr>
              <w:t>ID_UAS</w:t>
            </w:r>
          </w:p>
        </w:tc>
        <w:tc>
          <w:tcPr>
            <w:tcW w:w="567" w:type="dxa"/>
            <w:tcBorders>
              <w:left w:val="nil"/>
            </w:tcBorders>
          </w:tcPr>
          <w:p w14:paraId="29125FB3" w14:textId="77777777" w:rsidR="007B64D4" w:rsidRDefault="007B64D4">
            <w:pPr>
              <w:pStyle w:val="CRCoverPage"/>
              <w:spacing w:after="0"/>
              <w:ind w:right="100"/>
              <w:rPr>
                <w:noProof/>
              </w:rPr>
            </w:pPr>
          </w:p>
        </w:tc>
        <w:tc>
          <w:tcPr>
            <w:tcW w:w="1417" w:type="dxa"/>
            <w:gridSpan w:val="3"/>
            <w:tcBorders>
              <w:left w:val="nil"/>
            </w:tcBorders>
          </w:tcPr>
          <w:p w14:paraId="40EE28AC" w14:textId="77777777" w:rsidR="007B64D4" w:rsidRDefault="00633F10">
            <w:pPr>
              <w:pStyle w:val="CRCoverPage"/>
              <w:spacing w:after="0"/>
              <w:jc w:val="right"/>
              <w:rPr>
                <w:noProof/>
              </w:rPr>
            </w:pPr>
            <w:r>
              <w:rPr>
                <w:b/>
                <w:i/>
                <w:noProof/>
              </w:rPr>
              <w:t>Date:</w:t>
            </w:r>
          </w:p>
        </w:tc>
        <w:tc>
          <w:tcPr>
            <w:tcW w:w="2127" w:type="dxa"/>
            <w:tcBorders>
              <w:right w:val="single" w:sz="4" w:space="0" w:color="auto"/>
            </w:tcBorders>
            <w:shd w:val="pct30" w:color="FFFF00" w:fill="auto"/>
          </w:tcPr>
          <w:p w14:paraId="0B9B35BD" w14:textId="77777777" w:rsidR="007B64D4" w:rsidRDefault="00633F10" w:rsidP="0028346C">
            <w:pPr>
              <w:pStyle w:val="CRCoverPage"/>
              <w:spacing w:after="0"/>
              <w:ind w:left="100"/>
              <w:rPr>
                <w:noProof/>
              </w:rPr>
            </w:pPr>
            <w:r>
              <w:rPr>
                <w:noProof/>
              </w:rPr>
              <w:t>2021-</w:t>
            </w:r>
            <w:r w:rsidR="0028346C">
              <w:rPr>
                <w:noProof/>
              </w:rPr>
              <w:t>10</w:t>
            </w:r>
            <w:r>
              <w:rPr>
                <w:noProof/>
              </w:rPr>
              <w:t>-</w:t>
            </w:r>
            <w:r w:rsidR="0028346C">
              <w:rPr>
                <w:noProof/>
              </w:rPr>
              <w:t>0</w:t>
            </w:r>
            <w:r w:rsidR="00E37090">
              <w:rPr>
                <w:noProof/>
              </w:rPr>
              <w:t>7</w:t>
            </w:r>
          </w:p>
        </w:tc>
      </w:tr>
      <w:tr w:rsidR="007B64D4" w14:paraId="1F920274" w14:textId="77777777">
        <w:tc>
          <w:tcPr>
            <w:tcW w:w="1843" w:type="dxa"/>
            <w:tcBorders>
              <w:left w:val="single" w:sz="4" w:space="0" w:color="auto"/>
            </w:tcBorders>
          </w:tcPr>
          <w:p w14:paraId="4F958778" w14:textId="77777777" w:rsidR="007B64D4" w:rsidRDefault="007B64D4">
            <w:pPr>
              <w:pStyle w:val="CRCoverPage"/>
              <w:spacing w:after="0"/>
              <w:rPr>
                <w:b/>
                <w:i/>
                <w:noProof/>
                <w:sz w:val="8"/>
                <w:szCs w:val="8"/>
              </w:rPr>
            </w:pPr>
          </w:p>
        </w:tc>
        <w:tc>
          <w:tcPr>
            <w:tcW w:w="1986" w:type="dxa"/>
            <w:gridSpan w:val="4"/>
          </w:tcPr>
          <w:p w14:paraId="367AF184" w14:textId="77777777" w:rsidR="007B64D4" w:rsidRDefault="007B64D4">
            <w:pPr>
              <w:pStyle w:val="CRCoverPage"/>
              <w:spacing w:after="0"/>
              <w:rPr>
                <w:noProof/>
                <w:sz w:val="8"/>
                <w:szCs w:val="8"/>
              </w:rPr>
            </w:pPr>
          </w:p>
        </w:tc>
        <w:tc>
          <w:tcPr>
            <w:tcW w:w="2267" w:type="dxa"/>
            <w:gridSpan w:val="2"/>
          </w:tcPr>
          <w:p w14:paraId="25903683" w14:textId="77777777" w:rsidR="007B64D4" w:rsidRDefault="007B64D4">
            <w:pPr>
              <w:pStyle w:val="CRCoverPage"/>
              <w:spacing w:after="0"/>
              <w:rPr>
                <w:noProof/>
                <w:sz w:val="8"/>
                <w:szCs w:val="8"/>
              </w:rPr>
            </w:pPr>
          </w:p>
        </w:tc>
        <w:tc>
          <w:tcPr>
            <w:tcW w:w="1417" w:type="dxa"/>
            <w:gridSpan w:val="3"/>
          </w:tcPr>
          <w:p w14:paraId="28880619" w14:textId="77777777" w:rsidR="007B64D4" w:rsidRDefault="007B64D4">
            <w:pPr>
              <w:pStyle w:val="CRCoverPage"/>
              <w:spacing w:after="0"/>
              <w:rPr>
                <w:noProof/>
                <w:sz w:val="8"/>
                <w:szCs w:val="8"/>
              </w:rPr>
            </w:pPr>
          </w:p>
        </w:tc>
        <w:tc>
          <w:tcPr>
            <w:tcW w:w="2127" w:type="dxa"/>
            <w:tcBorders>
              <w:right w:val="single" w:sz="4" w:space="0" w:color="auto"/>
            </w:tcBorders>
          </w:tcPr>
          <w:p w14:paraId="055EC401" w14:textId="77777777" w:rsidR="007B64D4" w:rsidRDefault="007B64D4">
            <w:pPr>
              <w:pStyle w:val="CRCoverPage"/>
              <w:spacing w:after="0"/>
              <w:rPr>
                <w:noProof/>
                <w:sz w:val="8"/>
                <w:szCs w:val="8"/>
              </w:rPr>
            </w:pPr>
          </w:p>
        </w:tc>
      </w:tr>
      <w:tr w:rsidR="007B64D4" w14:paraId="5EDD29F7" w14:textId="77777777">
        <w:trPr>
          <w:cantSplit/>
        </w:trPr>
        <w:tc>
          <w:tcPr>
            <w:tcW w:w="1843" w:type="dxa"/>
            <w:tcBorders>
              <w:left w:val="single" w:sz="4" w:space="0" w:color="auto"/>
            </w:tcBorders>
          </w:tcPr>
          <w:p w14:paraId="3F74D66F" w14:textId="77777777" w:rsidR="007B64D4" w:rsidRDefault="00633F10">
            <w:pPr>
              <w:pStyle w:val="CRCoverPage"/>
              <w:tabs>
                <w:tab w:val="right" w:pos="1759"/>
              </w:tabs>
              <w:spacing w:after="0"/>
              <w:rPr>
                <w:b/>
                <w:i/>
                <w:noProof/>
              </w:rPr>
            </w:pPr>
            <w:r>
              <w:rPr>
                <w:b/>
                <w:i/>
                <w:noProof/>
              </w:rPr>
              <w:t>Category:</w:t>
            </w:r>
          </w:p>
        </w:tc>
        <w:tc>
          <w:tcPr>
            <w:tcW w:w="851" w:type="dxa"/>
            <w:shd w:val="pct30" w:color="FFFF00" w:fill="auto"/>
          </w:tcPr>
          <w:p w14:paraId="0053464E" w14:textId="77777777" w:rsidR="007B64D4" w:rsidRDefault="00633F10">
            <w:pPr>
              <w:pStyle w:val="CRCoverPage"/>
              <w:spacing w:after="0"/>
              <w:ind w:left="100" w:right="-609"/>
              <w:rPr>
                <w:b/>
                <w:noProof/>
              </w:rPr>
            </w:pPr>
            <w:r>
              <w:rPr>
                <w:b/>
                <w:noProof/>
              </w:rPr>
              <w:t>F</w:t>
            </w:r>
          </w:p>
        </w:tc>
        <w:tc>
          <w:tcPr>
            <w:tcW w:w="3402" w:type="dxa"/>
            <w:gridSpan w:val="5"/>
            <w:tcBorders>
              <w:left w:val="nil"/>
            </w:tcBorders>
          </w:tcPr>
          <w:p w14:paraId="15BCD9FB" w14:textId="77777777" w:rsidR="007B64D4" w:rsidRDefault="007B64D4">
            <w:pPr>
              <w:pStyle w:val="CRCoverPage"/>
              <w:spacing w:after="0"/>
              <w:rPr>
                <w:noProof/>
              </w:rPr>
            </w:pPr>
          </w:p>
        </w:tc>
        <w:tc>
          <w:tcPr>
            <w:tcW w:w="1417" w:type="dxa"/>
            <w:gridSpan w:val="3"/>
            <w:tcBorders>
              <w:left w:val="nil"/>
            </w:tcBorders>
          </w:tcPr>
          <w:p w14:paraId="09033C25" w14:textId="77777777" w:rsidR="007B64D4" w:rsidRDefault="00633F10">
            <w:pPr>
              <w:pStyle w:val="CRCoverPage"/>
              <w:spacing w:after="0"/>
              <w:jc w:val="right"/>
              <w:rPr>
                <w:b/>
                <w:i/>
                <w:noProof/>
              </w:rPr>
            </w:pPr>
            <w:r>
              <w:rPr>
                <w:b/>
                <w:i/>
                <w:noProof/>
              </w:rPr>
              <w:t>Release:</w:t>
            </w:r>
          </w:p>
        </w:tc>
        <w:tc>
          <w:tcPr>
            <w:tcW w:w="2127" w:type="dxa"/>
            <w:tcBorders>
              <w:right w:val="single" w:sz="4" w:space="0" w:color="auto"/>
            </w:tcBorders>
            <w:shd w:val="pct30" w:color="FFFF00" w:fill="auto"/>
          </w:tcPr>
          <w:p w14:paraId="5C26FDA2" w14:textId="77777777" w:rsidR="007B64D4" w:rsidRDefault="00633F10">
            <w:pPr>
              <w:pStyle w:val="CRCoverPage"/>
              <w:spacing w:after="0"/>
              <w:ind w:left="100"/>
              <w:rPr>
                <w:noProof/>
              </w:rPr>
            </w:pPr>
            <w:r>
              <w:t>Rel-17</w:t>
            </w:r>
          </w:p>
        </w:tc>
      </w:tr>
      <w:tr w:rsidR="007B64D4" w14:paraId="5E2333A8" w14:textId="77777777">
        <w:tc>
          <w:tcPr>
            <w:tcW w:w="1843" w:type="dxa"/>
            <w:tcBorders>
              <w:left w:val="single" w:sz="4" w:space="0" w:color="auto"/>
              <w:bottom w:val="single" w:sz="4" w:space="0" w:color="auto"/>
            </w:tcBorders>
          </w:tcPr>
          <w:p w14:paraId="659FCD48" w14:textId="77777777" w:rsidR="007B64D4" w:rsidRDefault="007B64D4">
            <w:pPr>
              <w:pStyle w:val="CRCoverPage"/>
              <w:spacing w:after="0"/>
              <w:rPr>
                <w:b/>
                <w:i/>
                <w:noProof/>
              </w:rPr>
            </w:pPr>
          </w:p>
        </w:tc>
        <w:tc>
          <w:tcPr>
            <w:tcW w:w="4677" w:type="dxa"/>
            <w:gridSpan w:val="8"/>
            <w:tcBorders>
              <w:bottom w:val="single" w:sz="4" w:space="0" w:color="auto"/>
            </w:tcBorders>
          </w:tcPr>
          <w:p w14:paraId="3E933A38" w14:textId="77777777" w:rsidR="007B64D4" w:rsidRDefault="00633F10">
            <w:pPr>
              <w:pStyle w:val="CRCoverPage"/>
              <w:spacing w:after="0"/>
              <w:ind w:left="383" w:hanging="383"/>
              <w:rPr>
                <w:i/>
                <w:noProof/>
                <w:sz w:val="18"/>
              </w:rPr>
            </w:pPr>
            <w:r>
              <w:rPr>
                <w:i/>
                <w:noProof/>
                <w:sz w:val="18"/>
              </w:rPr>
              <w:t xml:space="preserve">Use </w:t>
            </w:r>
            <w:r>
              <w:rPr>
                <w:i/>
                <w:noProof/>
                <w:sz w:val="18"/>
                <w:u w:val="single"/>
              </w:rPr>
              <w:t>one</w:t>
            </w:r>
            <w:r>
              <w:rPr>
                <w:i/>
                <w:noProof/>
                <w:sz w:val="18"/>
              </w:rPr>
              <w:t xml:space="preserve"> of the following categories:</w:t>
            </w:r>
            <w:r>
              <w:rPr>
                <w:b/>
                <w:i/>
                <w:noProof/>
                <w:sz w:val="18"/>
              </w:rPr>
              <w:br/>
              <w:t>F</w:t>
            </w:r>
            <w:r>
              <w:rPr>
                <w:i/>
                <w:noProof/>
                <w:sz w:val="18"/>
              </w:rPr>
              <w:t xml:space="preserve">  (correction)</w:t>
            </w:r>
            <w:r>
              <w:rPr>
                <w:i/>
                <w:noProof/>
                <w:sz w:val="18"/>
              </w:rPr>
              <w:br/>
            </w:r>
            <w:r>
              <w:rPr>
                <w:b/>
                <w:i/>
                <w:noProof/>
                <w:sz w:val="18"/>
              </w:rPr>
              <w:t>A</w:t>
            </w:r>
            <w:r>
              <w:rPr>
                <w:i/>
                <w:noProof/>
                <w:sz w:val="18"/>
              </w:rPr>
              <w:t xml:space="preserve">  (mirror corresponding to a change in an earlier </w:t>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r>
            <w:r>
              <w:rPr>
                <w:i/>
                <w:noProof/>
                <w:sz w:val="18"/>
              </w:rPr>
              <w:tab/>
              <w:t>release)</w:t>
            </w:r>
            <w:r>
              <w:rPr>
                <w:i/>
                <w:noProof/>
                <w:sz w:val="18"/>
              </w:rPr>
              <w:br/>
            </w:r>
            <w:r>
              <w:rPr>
                <w:b/>
                <w:i/>
                <w:noProof/>
                <w:sz w:val="18"/>
              </w:rPr>
              <w:t>B</w:t>
            </w:r>
            <w:r>
              <w:rPr>
                <w:i/>
                <w:noProof/>
                <w:sz w:val="18"/>
              </w:rPr>
              <w:t xml:space="preserve">  (addition of feature), </w:t>
            </w:r>
            <w:r>
              <w:rPr>
                <w:i/>
                <w:noProof/>
                <w:sz w:val="18"/>
              </w:rPr>
              <w:br/>
            </w:r>
            <w:r>
              <w:rPr>
                <w:b/>
                <w:i/>
                <w:noProof/>
                <w:sz w:val="18"/>
              </w:rPr>
              <w:t>C</w:t>
            </w:r>
            <w:r>
              <w:rPr>
                <w:i/>
                <w:noProof/>
                <w:sz w:val="18"/>
              </w:rPr>
              <w:t xml:space="preserve">  (functional modification of feature)</w:t>
            </w:r>
            <w:r>
              <w:rPr>
                <w:i/>
                <w:noProof/>
                <w:sz w:val="18"/>
              </w:rPr>
              <w:br/>
            </w:r>
            <w:r>
              <w:rPr>
                <w:b/>
                <w:i/>
                <w:noProof/>
                <w:sz w:val="18"/>
              </w:rPr>
              <w:t>D</w:t>
            </w:r>
            <w:r>
              <w:rPr>
                <w:i/>
                <w:noProof/>
                <w:sz w:val="18"/>
              </w:rPr>
              <w:t xml:space="preserve">  (editorial modification)</w:t>
            </w:r>
          </w:p>
          <w:p w14:paraId="312D41DF" w14:textId="77777777" w:rsidR="007B64D4" w:rsidRDefault="00633F10">
            <w:pPr>
              <w:pStyle w:val="CRCoverPage"/>
              <w:rPr>
                <w:noProof/>
              </w:rPr>
            </w:pPr>
            <w:r>
              <w:rPr>
                <w:noProof/>
                <w:sz w:val="18"/>
              </w:rPr>
              <w:t>Detailed explanations of the above categories can</w:t>
            </w:r>
            <w:r>
              <w:rPr>
                <w:noProof/>
                <w:sz w:val="18"/>
              </w:rPr>
              <w:br/>
              <w:t xml:space="preserve">be found in 3GPP </w:t>
            </w:r>
            <w:hyperlink r:id="rId10" w:history="1">
              <w:r>
                <w:rPr>
                  <w:rStyle w:val="aa"/>
                  <w:noProof/>
                  <w:sz w:val="18"/>
                </w:rPr>
                <w:t>TR 21.900</w:t>
              </w:r>
            </w:hyperlink>
            <w:r>
              <w:rPr>
                <w:noProof/>
                <w:sz w:val="18"/>
              </w:rPr>
              <w:t>.</w:t>
            </w:r>
          </w:p>
        </w:tc>
        <w:tc>
          <w:tcPr>
            <w:tcW w:w="3120" w:type="dxa"/>
            <w:gridSpan w:val="2"/>
            <w:tcBorders>
              <w:bottom w:val="single" w:sz="4" w:space="0" w:color="auto"/>
              <w:right w:val="single" w:sz="4" w:space="0" w:color="auto"/>
            </w:tcBorders>
          </w:tcPr>
          <w:p w14:paraId="3044E573" w14:textId="77777777" w:rsidR="007B64D4" w:rsidRDefault="00633F10">
            <w:pPr>
              <w:pStyle w:val="CRCoverPage"/>
              <w:tabs>
                <w:tab w:val="left" w:pos="950"/>
              </w:tabs>
              <w:spacing w:after="0"/>
              <w:ind w:left="241" w:hanging="241"/>
              <w:rPr>
                <w:i/>
                <w:noProof/>
                <w:sz w:val="18"/>
              </w:rPr>
            </w:pPr>
            <w:r>
              <w:rPr>
                <w:i/>
                <w:noProof/>
                <w:sz w:val="18"/>
              </w:rPr>
              <w:t xml:space="preserve">Use </w:t>
            </w:r>
            <w:r>
              <w:rPr>
                <w:i/>
                <w:noProof/>
                <w:sz w:val="18"/>
                <w:u w:val="single"/>
              </w:rPr>
              <w:t>one</w:t>
            </w:r>
            <w:r>
              <w:rPr>
                <w:i/>
                <w:noProof/>
                <w:sz w:val="18"/>
              </w:rPr>
              <w:t xml:space="preserve"> of the following releases:</w:t>
            </w:r>
            <w:r>
              <w:rPr>
                <w:i/>
                <w:noProof/>
                <w:sz w:val="18"/>
              </w:rPr>
              <w:br/>
              <w:t>Rel-8</w:t>
            </w:r>
            <w:r>
              <w:rPr>
                <w:i/>
                <w:noProof/>
                <w:sz w:val="18"/>
              </w:rPr>
              <w:tab/>
              <w:t>(Release 8)</w:t>
            </w:r>
            <w:r>
              <w:rPr>
                <w:i/>
                <w:noProof/>
                <w:sz w:val="18"/>
              </w:rPr>
              <w:br/>
              <w:t>Rel-9</w:t>
            </w:r>
            <w:r>
              <w:rPr>
                <w:i/>
                <w:noProof/>
                <w:sz w:val="18"/>
              </w:rPr>
              <w:tab/>
              <w:t>(Release 9)</w:t>
            </w:r>
            <w:r>
              <w:rPr>
                <w:i/>
                <w:noProof/>
                <w:sz w:val="18"/>
              </w:rPr>
              <w:br/>
              <w:t>Rel-10</w:t>
            </w:r>
            <w:r>
              <w:rPr>
                <w:i/>
                <w:noProof/>
                <w:sz w:val="18"/>
              </w:rPr>
              <w:tab/>
              <w:t>(Release 10)</w:t>
            </w:r>
            <w:r>
              <w:rPr>
                <w:i/>
                <w:noProof/>
                <w:sz w:val="18"/>
              </w:rPr>
              <w:br/>
              <w:t>Rel-11</w:t>
            </w:r>
            <w:r>
              <w:rPr>
                <w:i/>
                <w:noProof/>
                <w:sz w:val="18"/>
              </w:rPr>
              <w:tab/>
              <w:t>(Release 11)</w:t>
            </w:r>
            <w:r>
              <w:rPr>
                <w:i/>
                <w:noProof/>
                <w:sz w:val="18"/>
              </w:rPr>
              <w:br/>
              <w:t>…</w:t>
            </w:r>
            <w:r>
              <w:rPr>
                <w:i/>
                <w:noProof/>
                <w:sz w:val="18"/>
              </w:rPr>
              <w:br/>
              <w:t>Rel-15</w:t>
            </w:r>
            <w:r>
              <w:rPr>
                <w:i/>
                <w:noProof/>
                <w:sz w:val="18"/>
              </w:rPr>
              <w:tab/>
              <w:t>(Release 15)</w:t>
            </w:r>
            <w:r>
              <w:rPr>
                <w:i/>
                <w:noProof/>
                <w:sz w:val="18"/>
              </w:rPr>
              <w:br/>
              <w:t>Rel-16</w:t>
            </w:r>
            <w:r>
              <w:rPr>
                <w:i/>
                <w:noProof/>
                <w:sz w:val="18"/>
              </w:rPr>
              <w:tab/>
              <w:t>(Release 16)</w:t>
            </w:r>
            <w:r>
              <w:rPr>
                <w:i/>
                <w:noProof/>
                <w:sz w:val="18"/>
              </w:rPr>
              <w:br/>
              <w:t>Rel-17</w:t>
            </w:r>
            <w:r>
              <w:rPr>
                <w:i/>
                <w:noProof/>
                <w:sz w:val="18"/>
              </w:rPr>
              <w:tab/>
              <w:t>(Release 17)</w:t>
            </w:r>
            <w:r>
              <w:rPr>
                <w:i/>
                <w:noProof/>
                <w:sz w:val="18"/>
              </w:rPr>
              <w:br/>
              <w:t>Rel-18</w:t>
            </w:r>
            <w:r>
              <w:rPr>
                <w:i/>
                <w:noProof/>
                <w:sz w:val="18"/>
              </w:rPr>
              <w:tab/>
              <w:t>(Release 18)</w:t>
            </w:r>
          </w:p>
        </w:tc>
      </w:tr>
      <w:tr w:rsidR="007B64D4" w14:paraId="15D7C964" w14:textId="77777777">
        <w:tc>
          <w:tcPr>
            <w:tcW w:w="1843" w:type="dxa"/>
          </w:tcPr>
          <w:p w14:paraId="0781ADCB" w14:textId="77777777" w:rsidR="007B64D4" w:rsidRDefault="007B64D4">
            <w:pPr>
              <w:pStyle w:val="CRCoverPage"/>
              <w:spacing w:after="0"/>
              <w:rPr>
                <w:b/>
                <w:i/>
                <w:noProof/>
                <w:sz w:val="8"/>
                <w:szCs w:val="8"/>
              </w:rPr>
            </w:pPr>
          </w:p>
        </w:tc>
        <w:tc>
          <w:tcPr>
            <w:tcW w:w="7797" w:type="dxa"/>
            <w:gridSpan w:val="10"/>
          </w:tcPr>
          <w:p w14:paraId="14F4FE98" w14:textId="77777777" w:rsidR="007B64D4" w:rsidRDefault="007B64D4">
            <w:pPr>
              <w:pStyle w:val="CRCoverPage"/>
              <w:spacing w:after="0"/>
              <w:rPr>
                <w:noProof/>
                <w:sz w:val="8"/>
                <w:szCs w:val="8"/>
              </w:rPr>
            </w:pPr>
          </w:p>
        </w:tc>
      </w:tr>
      <w:tr w:rsidR="007B64D4" w14:paraId="54596B6A" w14:textId="77777777">
        <w:tc>
          <w:tcPr>
            <w:tcW w:w="2694" w:type="dxa"/>
            <w:gridSpan w:val="2"/>
            <w:tcBorders>
              <w:top w:val="single" w:sz="4" w:space="0" w:color="auto"/>
              <w:left w:val="single" w:sz="4" w:space="0" w:color="auto"/>
            </w:tcBorders>
          </w:tcPr>
          <w:p w14:paraId="1255AF56" w14:textId="77777777" w:rsidR="007B64D4" w:rsidRDefault="00633F10">
            <w:pPr>
              <w:pStyle w:val="CRCoverPage"/>
              <w:tabs>
                <w:tab w:val="right" w:pos="2184"/>
              </w:tabs>
              <w:spacing w:after="0"/>
              <w:rPr>
                <w:b/>
                <w:i/>
                <w:noProof/>
              </w:rPr>
            </w:pPr>
            <w:r>
              <w:rPr>
                <w:b/>
                <w:i/>
                <w:noProof/>
              </w:rPr>
              <w:t>Reason for change:</w:t>
            </w:r>
          </w:p>
        </w:tc>
        <w:tc>
          <w:tcPr>
            <w:tcW w:w="6946" w:type="dxa"/>
            <w:gridSpan w:val="9"/>
            <w:tcBorders>
              <w:top w:val="single" w:sz="4" w:space="0" w:color="auto"/>
              <w:right w:val="single" w:sz="4" w:space="0" w:color="auto"/>
            </w:tcBorders>
            <w:shd w:val="pct30" w:color="FFFF00" w:fill="auto"/>
          </w:tcPr>
          <w:p w14:paraId="7C343DF2" w14:textId="77777777" w:rsidR="00D94E85" w:rsidRDefault="001C6B61" w:rsidP="00AC0554">
            <w:pPr>
              <w:pStyle w:val="CRCoverPage"/>
              <w:spacing w:after="0"/>
              <w:ind w:left="100"/>
              <w:rPr>
                <w:noProof/>
                <w:lang w:eastAsia="ko-KR"/>
              </w:rPr>
            </w:pPr>
            <w:r>
              <w:rPr>
                <w:noProof/>
                <w:lang w:eastAsia="ko-KR"/>
              </w:rPr>
              <w:t xml:space="preserve">TS 23.256 does not specify clearly </w:t>
            </w:r>
            <w:r w:rsidR="00E66DDA">
              <w:rPr>
                <w:noProof/>
                <w:lang w:eastAsia="ko-KR"/>
              </w:rPr>
              <w:t xml:space="preserve">how to handle PDU session during </w:t>
            </w:r>
            <w:r w:rsidR="001028B4">
              <w:rPr>
                <w:noProof/>
                <w:lang w:eastAsia="ko-KR"/>
              </w:rPr>
              <w:t>UUAA-SM</w:t>
            </w:r>
            <w:r>
              <w:rPr>
                <w:noProof/>
                <w:lang w:eastAsia="ko-KR"/>
              </w:rPr>
              <w:t xml:space="preserve"> </w:t>
            </w:r>
            <w:r w:rsidR="001028B4">
              <w:rPr>
                <w:noProof/>
                <w:lang w:eastAsia="ko-KR"/>
              </w:rPr>
              <w:t>procedure when U</w:t>
            </w:r>
            <w:r w:rsidR="00D94E85">
              <w:rPr>
                <w:rFonts w:hint="eastAsia"/>
                <w:noProof/>
                <w:lang w:eastAsia="ko-KR"/>
              </w:rPr>
              <w:t>UAA failure.</w:t>
            </w:r>
          </w:p>
          <w:p w14:paraId="7B396698" w14:textId="77777777" w:rsidR="00D94E85" w:rsidRDefault="00D94E85" w:rsidP="00AC0554">
            <w:pPr>
              <w:pStyle w:val="CRCoverPage"/>
              <w:spacing w:after="0"/>
              <w:ind w:left="100"/>
              <w:rPr>
                <w:noProof/>
                <w:lang w:eastAsia="ko-KR"/>
              </w:rPr>
            </w:pPr>
          </w:p>
          <w:p w14:paraId="6421D4D2" w14:textId="77777777" w:rsidR="00D82020" w:rsidRPr="00D94E85" w:rsidRDefault="00D82020" w:rsidP="00AC0554">
            <w:pPr>
              <w:pStyle w:val="CRCoverPage"/>
              <w:spacing w:after="0"/>
              <w:ind w:left="100"/>
              <w:rPr>
                <w:noProof/>
                <w:lang w:eastAsia="ko-KR"/>
              </w:rPr>
            </w:pPr>
          </w:p>
          <w:p w14:paraId="00EE6305" w14:textId="77777777" w:rsidR="0011335B" w:rsidRPr="0028346C" w:rsidRDefault="001C6B61" w:rsidP="007F2F51">
            <w:pPr>
              <w:pStyle w:val="CRCoverPage"/>
              <w:spacing w:after="0"/>
              <w:ind w:left="100"/>
              <w:rPr>
                <w:noProof/>
                <w:lang w:eastAsia="ko-KR"/>
              </w:rPr>
            </w:pPr>
            <w:r>
              <w:rPr>
                <w:noProof/>
                <w:lang w:eastAsia="ko-KR"/>
              </w:rPr>
              <w:t>TS 23.256 specifies about</w:t>
            </w:r>
            <w:r w:rsidR="0011335B" w:rsidRPr="0011335B">
              <w:rPr>
                <w:noProof/>
                <w:lang w:eastAsia="ko-KR"/>
              </w:rPr>
              <w:t xml:space="preserve"> </w:t>
            </w:r>
            <w:r w:rsidR="007F2F51">
              <w:rPr>
                <w:noProof/>
                <w:lang w:eastAsia="ko-KR"/>
              </w:rPr>
              <w:t xml:space="preserve">an indication that </w:t>
            </w:r>
            <w:r>
              <w:rPr>
                <w:noProof/>
                <w:lang w:eastAsia="ko-KR"/>
              </w:rPr>
              <w:t>“</w:t>
            </w:r>
            <w:r w:rsidR="0011335B" w:rsidRPr="0011335B">
              <w:rPr>
                <w:noProof/>
                <w:lang w:eastAsia="ko-KR"/>
              </w:rPr>
              <w:t>indication whether the UAS service releated network resource can be rel</w:t>
            </w:r>
            <w:r w:rsidR="001028B4">
              <w:rPr>
                <w:noProof/>
                <w:lang w:eastAsia="ko-KR"/>
              </w:rPr>
              <w:t>eased in case of UUAA failure</w:t>
            </w:r>
            <w:r>
              <w:rPr>
                <w:noProof/>
                <w:lang w:eastAsia="ko-KR"/>
              </w:rPr>
              <w:t>”</w:t>
            </w:r>
            <w:r w:rsidR="001028B4">
              <w:rPr>
                <w:noProof/>
                <w:lang w:eastAsia="ko-KR"/>
              </w:rPr>
              <w:t xml:space="preserve"> </w:t>
            </w:r>
            <w:r w:rsidR="0011335B">
              <w:rPr>
                <w:noProof/>
                <w:lang w:eastAsia="ko-KR"/>
              </w:rPr>
              <w:t>to solve the problem that</w:t>
            </w:r>
            <w:r w:rsidR="0011335B">
              <w:rPr>
                <w:rFonts w:hint="eastAsia"/>
                <w:noProof/>
                <w:lang w:eastAsia="ko-KR"/>
              </w:rPr>
              <w:t xml:space="preserve"> </w:t>
            </w:r>
            <w:r w:rsidR="0011335B">
              <w:rPr>
                <w:noProof/>
                <w:lang w:eastAsia="ko-KR"/>
              </w:rPr>
              <w:t>r</w:t>
            </w:r>
            <w:r w:rsidR="0011335B">
              <w:rPr>
                <w:rFonts w:hint="eastAsia"/>
                <w:noProof/>
                <w:lang w:eastAsia="ko-KR"/>
              </w:rPr>
              <w:t>emoving all PDU</w:t>
            </w:r>
            <w:r w:rsidR="0011335B">
              <w:rPr>
                <w:noProof/>
                <w:lang w:eastAsia="ko-KR"/>
              </w:rPr>
              <w:t xml:space="preserve"> sessions for a UAV because of UUAA re-authentication failure may lead to loss of command and control and the ability to tracking the UAV.</w:t>
            </w:r>
            <w:r w:rsidR="00D94E85">
              <w:rPr>
                <w:noProof/>
                <w:lang w:eastAsia="ko-KR"/>
              </w:rPr>
              <w:t xml:space="preserve"> </w:t>
            </w:r>
            <w:r w:rsidR="00C77D06">
              <w:rPr>
                <w:noProof/>
              </w:rPr>
              <w:t xml:space="preserve">TS 23.256 specifies that </w:t>
            </w:r>
            <w:r w:rsidR="00921CBB">
              <w:rPr>
                <w:noProof/>
                <w:lang w:eastAsia="ko-KR"/>
              </w:rPr>
              <w:t xml:space="preserve">this indication is used for UUAA-MM re-authentication failure. But there is the same problem </w:t>
            </w:r>
            <w:r w:rsidR="001028B4">
              <w:rPr>
                <w:noProof/>
                <w:lang w:eastAsia="ko-KR"/>
              </w:rPr>
              <w:t>when</w:t>
            </w:r>
            <w:r w:rsidR="00921CBB">
              <w:rPr>
                <w:noProof/>
                <w:lang w:eastAsia="ko-KR"/>
              </w:rPr>
              <w:t xml:space="preserve"> UUAA-SM re-authentication failure case.</w:t>
            </w:r>
          </w:p>
        </w:tc>
      </w:tr>
      <w:tr w:rsidR="007B64D4" w14:paraId="29F86652" w14:textId="77777777">
        <w:tc>
          <w:tcPr>
            <w:tcW w:w="2694" w:type="dxa"/>
            <w:gridSpan w:val="2"/>
            <w:tcBorders>
              <w:left w:val="single" w:sz="4" w:space="0" w:color="auto"/>
            </w:tcBorders>
          </w:tcPr>
          <w:p w14:paraId="057AAEFC" w14:textId="77777777" w:rsidR="007B64D4" w:rsidRDefault="007B64D4">
            <w:pPr>
              <w:pStyle w:val="CRCoverPage"/>
              <w:spacing w:after="0"/>
              <w:rPr>
                <w:b/>
                <w:i/>
                <w:noProof/>
                <w:sz w:val="8"/>
                <w:szCs w:val="8"/>
              </w:rPr>
            </w:pPr>
          </w:p>
        </w:tc>
        <w:tc>
          <w:tcPr>
            <w:tcW w:w="6946" w:type="dxa"/>
            <w:gridSpan w:val="9"/>
            <w:tcBorders>
              <w:right w:val="single" w:sz="4" w:space="0" w:color="auto"/>
            </w:tcBorders>
          </w:tcPr>
          <w:p w14:paraId="4E97A095" w14:textId="77777777" w:rsidR="007B64D4" w:rsidRDefault="007B64D4">
            <w:pPr>
              <w:pStyle w:val="CRCoverPage"/>
              <w:spacing w:after="0"/>
              <w:rPr>
                <w:noProof/>
                <w:sz w:val="8"/>
                <w:szCs w:val="8"/>
              </w:rPr>
            </w:pPr>
          </w:p>
        </w:tc>
      </w:tr>
      <w:tr w:rsidR="007B64D4" w14:paraId="6A44A2E8" w14:textId="77777777">
        <w:tc>
          <w:tcPr>
            <w:tcW w:w="2694" w:type="dxa"/>
            <w:gridSpan w:val="2"/>
            <w:tcBorders>
              <w:left w:val="single" w:sz="4" w:space="0" w:color="auto"/>
            </w:tcBorders>
          </w:tcPr>
          <w:p w14:paraId="397A2ABC" w14:textId="77777777" w:rsidR="007B64D4" w:rsidRDefault="00633F10">
            <w:pPr>
              <w:pStyle w:val="CRCoverPage"/>
              <w:tabs>
                <w:tab w:val="right" w:pos="2184"/>
              </w:tabs>
              <w:spacing w:after="0"/>
              <w:rPr>
                <w:b/>
                <w:i/>
                <w:noProof/>
              </w:rPr>
            </w:pPr>
            <w:r>
              <w:rPr>
                <w:b/>
                <w:i/>
                <w:noProof/>
              </w:rPr>
              <w:t>Summary of change:</w:t>
            </w:r>
          </w:p>
        </w:tc>
        <w:tc>
          <w:tcPr>
            <w:tcW w:w="6946" w:type="dxa"/>
            <w:gridSpan w:val="9"/>
            <w:tcBorders>
              <w:right w:val="single" w:sz="4" w:space="0" w:color="auto"/>
            </w:tcBorders>
            <w:shd w:val="pct30" w:color="FFFF00" w:fill="auto"/>
          </w:tcPr>
          <w:p w14:paraId="1EC64B0F" w14:textId="77777777" w:rsidR="00D94E85" w:rsidRDefault="00D94E85" w:rsidP="00921CBB">
            <w:pPr>
              <w:pStyle w:val="CRCoverPage"/>
              <w:spacing w:after="0"/>
              <w:ind w:left="100"/>
              <w:rPr>
                <w:noProof/>
                <w:lang w:eastAsia="ko-KR"/>
              </w:rPr>
            </w:pPr>
            <w:r>
              <w:rPr>
                <w:rFonts w:hint="eastAsia"/>
                <w:noProof/>
                <w:lang w:eastAsia="ko-KR"/>
              </w:rPr>
              <w:t>Clarification that</w:t>
            </w:r>
            <w:r>
              <w:rPr>
                <w:noProof/>
                <w:lang w:eastAsia="ko-KR"/>
              </w:rPr>
              <w:t xml:space="preserve"> if</w:t>
            </w:r>
            <w:r>
              <w:rPr>
                <w:rFonts w:hint="eastAsia"/>
                <w:noProof/>
                <w:lang w:eastAsia="ko-KR"/>
              </w:rPr>
              <w:t xml:space="preserve"> UUAA-SM </w:t>
            </w:r>
            <w:r>
              <w:rPr>
                <w:noProof/>
                <w:lang w:eastAsia="ko-KR"/>
              </w:rPr>
              <w:t>failed during PDU session establishment, SMF will reject the PDU session establishment.</w:t>
            </w:r>
          </w:p>
          <w:p w14:paraId="383A5358" w14:textId="77777777" w:rsidR="001028B4" w:rsidRPr="00D94E85" w:rsidRDefault="001028B4" w:rsidP="00921CBB">
            <w:pPr>
              <w:pStyle w:val="CRCoverPage"/>
              <w:spacing w:after="0"/>
              <w:ind w:left="100"/>
              <w:rPr>
                <w:noProof/>
              </w:rPr>
            </w:pPr>
          </w:p>
          <w:p w14:paraId="309C2917" w14:textId="77777777" w:rsidR="00F22401" w:rsidRDefault="0011335B" w:rsidP="00921CBB">
            <w:pPr>
              <w:pStyle w:val="CRCoverPage"/>
              <w:spacing w:after="0"/>
              <w:ind w:left="100"/>
              <w:rPr>
                <w:noProof/>
              </w:rPr>
            </w:pPr>
            <w:r>
              <w:rPr>
                <w:noProof/>
              </w:rPr>
              <w:t xml:space="preserve">It is proposed </w:t>
            </w:r>
            <w:r w:rsidR="00921CBB">
              <w:rPr>
                <w:noProof/>
              </w:rPr>
              <w:t>to use</w:t>
            </w:r>
            <w:r>
              <w:rPr>
                <w:noProof/>
              </w:rPr>
              <w:t xml:space="preserve"> “I</w:t>
            </w:r>
            <w:r w:rsidRPr="00281BA7">
              <w:rPr>
                <w:noProof/>
              </w:rPr>
              <w:t>ndication whether the UAS service related network resource can be released in case of UUAA failure</w:t>
            </w:r>
            <w:r>
              <w:rPr>
                <w:noProof/>
              </w:rPr>
              <w:t>”</w:t>
            </w:r>
            <w:r w:rsidRPr="00281BA7">
              <w:rPr>
                <w:noProof/>
              </w:rPr>
              <w:t xml:space="preserve"> for UUAA-SM re-authentication failure</w:t>
            </w:r>
            <w:r w:rsidR="00772B1A">
              <w:rPr>
                <w:noProof/>
              </w:rPr>
              <w:t xml:space="preserve"> case</w:t>
            </w:r>
            <w:r w:rsidRPr="00281BA7">
              <w:rPr>
                <w:noProof/>
              </w:rPr>
              <w:t>.</w:t>
            </w:r>
          </w:p>
          <w:p w14:paraId="71E13430" w14:textId="77777777" w:rsidR="00BB0FD3" w:rsidRDefault="00BB0FD3" w:rsidP="00921CBB">
            <w:pPr>
              <w:pStyle w:val="CRCoverPage"/>
              <w:spacing w:after="0"/>
              <w:ind w:left="100"/>
              <w:rPr>
                <w:noProof/>
              </w:rPr>
            </w:pPr>
          </w:p>
          <w:p w14:paraId="679C17A9" w14:textId="77777777" w:rsidR="00BB0FD3" w:rsidRPr="00BB0FD3" w:rsidRDefault="00BB0FD3" w:rsidP="00095E7C">
            <w:pPr>
              <w:pStyle w:val="CRCoverPage"/>
              <w:spacing w:after="0"/>
              <w:ind w:left="100"/>
              <w:rPr>
                <w:noProof/>
                <w:lang w:eastAsia="ko-KR"/>
              </w:rPr>
            </w:pPr>
            <w:r w:rsidRPr="001645A8">
              <w:rPr>
                <w:rFonts w:hint="eastAsia"/>
                <w:noProof/>
                <w:lang w:eastAsia="ko-KR"/>
              </w:rPr>
              <w:t>Remov</w:t>
            </w:r>
            <w:r w:rsidRPr="001645A8">
              <w:rPr>
                <w:noProof/>
                <w:lang w:eastAsia="ko-KR"/>
              </w:rPr>
              <w:t>ing a</w:t>
            </w:r>
            <w:r w:rsidRPr="001645A8">
              <w:rPr>
                <w:rFonts w:hint="eastAsia"/>
                <w:noProof/>
                <w:lang w:eastAsia="ko-KR"/>
              </w:rPr>
              <w:t xml:space="preserve"> duplicated</w:t>
            </w:r>
            <w:r w:rsidRPr="001645A8">
              <w:rPr>
                <w:noProof/>
                <w:lang w:eastAsia="ko-KR"/>
              </w:rPr>
              <w:t xml:space="preserve"> </w:t>
            </w:r>
            <w:r w:rsidRPr="001645A8">
              <w:rPr>
                <w:rFonts w:hint="eastAsia"/>
                <w:noProof/>
                <w:lang w:eastAsia="ko-KR"/>
              </w:rPr>
              <w:t>sentence</w:t>
            </w:r>
            <w:r w:rsidR="00095E7C" w:rsidRPr="001645A8">
              <w:rPr>
                <w:noProof/>
                <w:lang w:eastAsia="ko-KR"/>
              </w:rPr>
              <w:t xml:space="preserve"> in NOTE 1</w:t>
            </w:r>
            <w:r w:rsidRPr="001645A8">
              <w:rPr>
                <w:noProof/>
                <w:lang w:eastAsia="ko-KR"/>
              </w:rPr>
              <w:t>.</w:t>
            </w:r>
          </w:p>
        </w:tc>
      </w:tr>
      <w:tr w:rsidR="007B64D4" w14:paraId="23864CF5" w14:textId="77777777">
        <w:tc>
          <w:tcPr>
            <w:tcW w:w="2694" w:type="dxa"/>
            <w:gridSpan w:val="2"/>
            <w:tcBorders>
              <w:left w:val="single" w:sz="4" w:space="0" w:color="auto"/>
            </w:tcBorders>
          </w:tcPr>
          <w:p w14:paraId="662A896D" w14:textId="77777777" w:rsidR="007B64D4" w:rsidRDefault="007B64D4">
            <w:pPr>
              <w:pStyle w:val="CRCoverPage"/>
              <w:spacing w:after="0"/>
              <w:rPr>
                <w:b/>
                <w:i/>
                <w:noProof/>
                <w:sz w:val="8"/>
                <w:szCs w:val="8"/>
              </w:rPr>
            </w:pPr>
          </w:p>
        </w:tc>
        <w:tc>
          <w:tcPr>
            <w:tcW w:w="6946" w:type="dxa"/>
            <w:gridSpan w:val="9"/>
            <w:tcBorders>
              <w:right w:val="single" w:sz="4" w:space="0" w:color="auto"/>
            </w:tcBorders>
          </w:tcPr>
          <w:p w14:paraId="08E71110" w14:textId="77777777" w:rsidR="007B64D4" w:rsidRDefault="007B64D4">
            <w:pPr>
              <w:pStyle w:val="CRCoverPage"/>
              <w:spacing w:after="0"/>
              <w:rPr>
                <w:noProof/>
                <w:sz w:val="8"/>
                <w:szCs w:val="8"/>
              </w:rPr>
            </w:pPr>
          </w:p>
        </w:tc>
      </w:tr>
      <w:tr w:rsidR="007B64D4" w14:paraId="74AF761D" w14:textId="77777777">
        <w:tc>
          <w:tcPr>
            <w:tcW w:w="2694" w:type="dxa"/>
            <w:gridSpan w:val="2"/>
            <w:tcBorders>
              <w:left w:val="single" w:sz="4" w:space="0" w:color="auto"/>
              <w:bottom w:val="single" w:sz="4" w:space="0" w:color="auto"/>
            </w:tcBorders>
          </w:tcPr>
          <w:p w14:paraId="72432B0B" w14:textId="77777777" w:rsidR="007B64D4" w:rsidRDefault="00633F10">
            <w:pPr>
              <w:pStyle w:val="CRCoverPage"/>
              <w:tabs>
                <w:tab w:val="right" w:pos="2184"/>
              </w:tabs>
              <w:spacing w:after="0"/>
              <w:rPr>
                <w:b/>
                <w:i/>
                <w:noProof/>
              </w:rPr>
            </w:pPr>
            <w:r>
              <w:rPr>
                <w:b/>
                <w:i/>
                <w:noProof/>
              </w:rPr>
              <w:t>Consequences if not approved:</w:t>
            </w:r>
          </w:p>
        </w:tc>
        <w:tc>
          <w:tcPr>
            <w:tcW w:w="6946" w:type="dxa"/>
            <w:gridSpan w:val="9"/>
            <w:tcBorders>
              <w:bottom w:val="single" w:sz="4" w:space="0" w:color="auto"/>
              <w:right w:val="single" w:sz="4" w:space="0" w:color="auto"/>
            </w:tcBorders>
            <w:shd w:val="pct30" w:color="FFFF00" w:fill="auto"/>
          </w:tcPr>
          <w:p w14:paraId="15D72F3F" w14:textId="77777777" w:rsidR="001C6B61" w:rsidRDefault="001C6B61" w:rsidP="00F22401">
            <w:pPr>
              <w:pStyle w:val="CRCoverPage"/>
              <w:spacing w:after="0"/>
              <w:ind w:left="100"/>
              <w:rPr>
                <w:noProof/>
                <w:lang w:eastAsia="ko-KR"/>
              </w:rPr>
            </w:pPr>
            <w:r>
              <w:rPr>
                <w:rFonts w:hint="eastAsia"/>
                <w:noProof/>
                <w:lang w:eastAsia="ko-KR"/>
              </w:rPr>
              <w:t xml:space="preserve">It is not clear how to handle PDU session </w:t>
            </w:r>
            <w:r>
              <w:rPr>
                <w:noProof/>
                <w:lang w:eastAsia="ko-KR"/>
              </w:rPr>
              <w:t>during UUAA-SM procedure when</w:t>
            </w:r>
            <w:r>
              <w:rPr>
                <w:rFonts w:hint="eastAsia"/>
                <w:noProof/>
                <w:lang w:eastAsia="ko-KR"/>
              </w:rPr>
              <w:t xml:space="preserve"> UUAA</w:t>
            </w:r>
            <w:r>
              <w:rPr>
                <w:noProof/>
                <w:lang w:eastAsia="ko-KR"/>
              </w:rPr>
              <w:t xml:space="preserve"> </w:t>
            </w:r>
            <w:r>
              <w:rPr>
                <w:rFonts w:hint="eastAsia"/>
                <w:noProof/>
                <w:lang w:eastAsia="ko-KR"/>
              </w:rPr>
              <w:t>failure.</w:t>
            </w:r>
          </w:p>
          <w:p w14:paraId="7B3C4D3D" w14:textId="77777777" w:rsidR="001C6B61" w:rsidRPr="001C6B61" w:rsidRDefault="001C6B61" w:rsidP="00F22401">
            <w:pPr>
              <w:pStyle w:val="CRCoverPage"/>
              <w:spacing w:after="0"/>
              <w:ind w:left="100"/>
              <w:rPr>
                <w:noProof/>
                <w:lang w:eastAsia="ko-KR"/>
              </w:rPr>
            </w:pPr>
          </w:p>
          <w:p w14:paraId="536C16B1" w14:textId="77777777" w:rsidR="007B64D4" w:rsidRPr="00F22401" w:rsidRDefault="00772B1A" w:rsidP="00F22401">
            <w:pPr>
              <w:pStyle w:val="CRCoverPage"/>
              <w:spacing w:after="0"/>
              <w:ind w:left="100"/>
              <w:rPr>
                <w:noProof/>
                <w:lang w:eastAsia="ko-KR"/>
              </w:rPr>
            </w:pPr>
            <w:r>
              <w:rPr>
                <w:noProof/>
                <w:lang w:eastAsia="ko-KR"/>
              </w:rPr>
              <w:t>R</w:t>
            </w:r>
            <w:r w:rsidR="00921CBB">
              <w:rPr>
                <w:rFonts w:hint="eastAsia"/>
                <w:noProof/>
                <w:lang w:eastAsia="ko-KR"/>
              </w:rPr>
              <w:t>emoving all PDU</w:t>
            </w:r>
            <w:r w:rsidR="00921CBB">
              <w:rPr>
                <w:noProof/>
                <w:lang w:eastAsia="ko-KR"/>
              </w:rPr>
              <w:t xml:space="preserve"> sessions for a UAV because of UUAA re-authentication failure may lead to loss of command and control and the ability to tracking the UAV</w:t>
            </w:r>
          </w:p>
        </w:tc>
      </w:tr>
      <w:tr w:rsidR="007B64D4" w14:paraId="063C32EF" w14:textId="77777777">
        <w:tc>
          <w:tcPr>
            <w:tcW w:w="2694" w:type="dxa"/>
            <w:gridSpan w:val="2"/>
          </w:tcPr>
          <w:p w14:paraId="0A53335F" w14:textId="77777777" w:rsidR="007B64D4" w:rsidRDefault="007B64D4">
            <w:pPr>
              <w:pStyle w:val="CRCoverPage"/>
              <w:spacing w:after="0"/>
              <w:rPr>
                <w:b/>
                <w:i/>
                <w:noProof/>
                <w:sz w:val="8"/>
                <w:szCs w:val="8"/>
              </w:rPr>
            </w:pPr>
          </w:p>
        </w:tc>
        <w:tc>
          <w:tcPr>
            <w:tcW w:w="6946" w:type="dxa"/>
            <w:gridSpan w:val="9"/>
          </w:tcPr>
          <w:p w14:paraId="34E6684D" w14:textId="77777777" w:rsidR="007B64D4" w:rsidRDefault="007B64D4">
            <w:pPr>
              <w:pStyle w:val="CRCoverPage"/>
              <w:spacing w:after="0"/>
              <w:rPr>
                <w:noProof/>
                <w:sz w:val="8"/>
                <w:szCs w:val="8"/>
              </w:rPr>
            </w:pPr>
          </w:p>
        </w:tc>
      </w:tr>
      <w:tr w:rsidR="007B64D4" w14:paraId="0D5659EE" w14:textId="77777777">
        <w:tc>
          <w:tcPr>
            <w:tcW w:w="2694" w:type="dxa"/>
            <w:gridSpan w:val="2"/>
            <w:tcBorders>
              <w:top w:val="single" w:sz="4" w:space="0" w:color="auto"/>
              <w:left w:val="single" w:sz="4" w:space="0" w:color="auto"/>
            </w:tcBorders>
          </w:tcPr>
          <w:p w14:paraId="4E7AAFF3" w14:textId="77777777" w:rsidR="007B64D4" w:rsidRDefault="00633F10">
            <w:pPr>
              <w:pStyle w:val="CRCoverPage"/>
              <w:tabs>
                <w:tab w:val="right" w:pos="2184"/>
              </w:tabs>
              <w:spacing w:after="0"/>
              <w:rPr>
                <w:b/>
                <w:i/>
                <w:noProof/>
              </w:rPr>
            </w:pPr>
            <w:r>
              <w:rPr>
                <w:b/>
                <w:i/>
                <w:noProof/>
              </w:rPr>
              <w:t>Clauses affected:</w:t>
            </w:r>
          </w:p>
        </w:tc>
        <w:tc>
          <w:tcPr>
            <w:tcW w:w="6946" w:type="dxa"/>
            <w:gridSpan w:val="9"/>
            <w:tcBorders>
              <w:top w:val="single" w:sz="4" w:space="0" w:color="auto"/>
              <w:right w:val="single" w:sz="4" w:space="0" w:color="auto"/>
            </w:tcBorders>
            <w:shd w:val="pct30" w:color="FFFF00" w:fill="auto"/>
          </w:tcPr>
          <w:p w14:paraId="53BCCECC" w14:textId="77777777" w:rsidR="007B64D4" w:rsidRDefault="00D94E85">
            <w:pPr>
              <w:pStyle w:val="CRCoverPage"/>
              <w:spacing w:after="0"/>
              <w:ind w:left="100"/>
              <w:rPr>
                <w:noProof/>
                <w:lang w:eastAsia="ko-KR"/>
              </w:rPr>
            </w:pPr>
            <w:r>
              <w:rPr>
                <w:noProof/>
              </w:rPr>
              <w:t>5.2.3.2</w:t>
            </w:r>
          </w:p>
        </w:tc>
      </w:tr>
      <w:tr w:rsidR="007B64D4" w14:paraId="5B0F9E3B" w14:textId="77777777">
        <w:tc>
          <w:tcPr>
            <w:tcW w:w="2694" w:type="dxa"/>
            <w:gridSpan w:val="2"/>
            <w:tcBorders>
              <w:left w:val="single" w:sz="4" w:space="0" w:color="auto"/>
            </w:tcBorders>
          </w:tcPr>
          <w:p w14:paraId="44C4AF91" w14:textId="77777777" w:rsidR="007B64D4" w:rsidRDefault="007B64D4">
            <w:pPr>
              <w:pStyle w:val="CRCoverPage"/>
              <w:spacing w:after="0"/>
              <w:rPr>
                <w:b/>
                <w:i/>
                <w:noProof/>
                <w:sz w:val="8"/>
                <w:szCs w:val="8"/>
              </w:rPr>
            </w:pPr>
          </w:p>
        </w:tc>
        <w:tc>
          <w:tcPr>
            <w:tcW w:w="6946" w:type="dxa"/>
            <w:gridSpan w:val="9"/>
            <w:tcBorders>
              <w:right w:val="single" w:sz="4" w:space="0" w:color="auto"/>
            </w:tcBorders>
          </w:tcPr>
          <w:p w14:paraId="489018AE" w14:textId="77777777" w:rsidR="007B64D4" w:rsidRDefault="007B64D4">
            <w:pPr>
              <w:pStyle w:val="CRCoverPage"/>
              <w:spacing w:after="0"/>
              <w:rPr>
                <w:noProof/>
                <w:sz w:val="8"/>
                <w:szCs w:val="8"/>
              </w:rPr>
            </w:pPr>
          </w:p>
        </w:tc>
      </w:tr>
      <w:tr w:rsidR="007B64D4" w14:paraId="410C76BE" w14:textId="77777777">
        <w:tc>
          <w:tcPr>
            <w:tcW w:w="2694" w:type="dxa"/>
            <w:gridSpan w:val="2"/>
            <w:tcBorders>
              <w:left w:val="single" w:sz="4" w:space="0" w:color="auto"/>
            </w:tcBorders>
          </w:tcPr>
          <w:p w14:paraId="0136212B" w14:textId="77777777" w:rsidR="007B64D4" w:rsidRDefault="007B64D4">
            <w:pPr>
              <w:pStyle w:val="CRCoverPage"/>
              <w:tabs>
                <w:tab w:val="right" w:pos="2184"/>
              </w:tabs>
              <w:spacing w:after="0"/>
              <w:rPr>
                <w:b/>
                <w:i/>
                <w:noProof/>
              </w:rPr>
            </w:pPr>
          </w:p>
        </w:tc>
        <w:tc>
          <w:tcPr>
            <w:tcW w:w="284" w:type="dxa"/>
            <w:tcBorders>
              <w:top w:val="single" w:sz="4" w:space="0" w:color="auto"/>
              <w:left w:val="single" w:sz="4" w:space="0" w:color="auto"/>
              <w:bottom w:val="single" w:sz="4" w:space="0" w:color="auto"/>
            </w:tcBorders>
          </w:tcPr>
          <w:p w14:paraId="14A31909" w14:textId="77777777" w:rsidR="007B64D4" w:rsidRDefault="00633F10">
            <w:pPr>
              <w:pStyle w:val="CRCoverPage"/>
              <w:spacing w:after="0"/>
              <w:jc w:val="center"/>
              <w:rPr>
                <w:b/>
                <w:caps/>
                <w:noProof/>
              </w:rPr>
            </w:pPr>
            <w:r>
              <w:rPr>
                <w:b/>
                <w:caps/>
                <w:noProof/>
              </w:rPr>
              <w:t>Y</w:t>
            </w:r>
          </w:p>
        </w:tc>
        <w:tc>
          <w:tcPr>
            <w:tcW w:w="284" w:type="dxa"/>
            <w:tcBorders>
              <w:top w:val="single" w:sz="4" w:space="0" w:color="auto"/>
              <w:left w:val="single" w:sz="4" w:space="0" w:color="auto"/>
              <w:bottom w:val="single" w:sz="4" w:space="0" w:color="auto"/>
              <w:right w:val="single" w:sz="4" w:space="0" w:color="auto"/>
            </w:tcBorders>
            <w:shd w:val="clear" w:color="FFFF00" w:fill="auto"/>
          </w:tcPr>
          <w:p w14:paraId="50041A67" w14:textId="77777777" w:rsidR="007B64D4" w:rsidRDefault="00633F10">
            <w:pPr>
              <w:pStyle w:val="CRCoverPage"/>
              <w:spacing w:after="0"/>
              <w:jc w:val="center"/>
              <w:rPr>
                <w:b/>
                <w:caps/>
                <w:noProof/>
              </w:rPr>
            </w:pPr>
            <w:r>
              <w:rPr>
                <w:b/>
                <w:caps/>
                <w:noProof/>
              </w:rPr>
              <w:t>N</w:t>
            </w:r>
          </w:p>
        </w:tc>
        <w:tc>
          <w:tcPr>
            <w:tcW w:w="2977" w:type="dxa"/>
            <w:gridSpan w:val="4"/>
          </w:tcPr>
          <w:p w14:paraId="4875C63C" w14:textId="77777777" w:rsidR="007B64D4" w:rsidRDefault="007B64D4">
            <w:pPr>
              <w:pStyle w:val="CRCoverPage"/>
              <w:tabs>
                <w:tab w:val="right" w:pos="2893"/>
              </w:tabs>
              <w:spacing w:after="0"/>
              <w:rPr>
                <w:noProof/>
              </w:rPr>
            </w:pPr>
          </w:p>
        </w:tc>
        <w:tc>
          <w:tcPr>
            <w:tcW w:w="3401" w:type="dxa"/>
            <w:gridSpan w:val="3"/>
            <w:tcBorders>
              <w:right w:val="single" w:sz="4" w:space="0" w:color="auto"/>
            </w:tcBorders>
            <w:shd w:val="clear" w:color="FFFF00" w:fill="auto"/>
          </w:tcPr>
          <w:p w14:paraId="6942C1AA" w14:textId="77777777" w:rsidR="007B64D4" w:rsidRDefault="007B64D4">
            <w:pPr>
              <w:pStyle w:val="CRCoverPage"/>
              <w:spacing w:after="0"/>
              <w:ind w:left="99"/>
              <w:rPr>
                <w:noProof/>
              </w:rPr>
            </w:pPr>
          </w:p>
        </w:tc>
      </w:tr>
      <w:tr w:rsidR="007B64D4" w14:paraId="79A8E3D9" w14:textId="77777777">
        <w:tc>
          <w:tcPr>
            <w:tcW w:w="2694" w:type="dxa"/>
            <w:gridSpan w:val="2"/>
            <w:tcBorders>
              <w:left w:val="single" w:sz="4" w:space="0" w:color="auto"/>
            </w:tcBorders>
          </w:tcPr>
          <w:p w14:paraId="163424A7" w14:textId="77777777" w:rsidR="007B64D4" w:rsidRDefault="00633F10">
            <w:pPr>
              <w:pStyle w:val="CRCoverPage"/>
              <w:tabs>
                <w:tab w:val="right" w:pos="2184"/>
              </w:tabs>
              <w:spacing w:after="0"/>
              <w:rPr>
                <w:b/>
                <w:i/>
                <w:noProof/>
              </w:rPr>
            </w:pPr>
            <w:r>
              <w:rPr>
                <w:b/>
                <w:i/>
                <w:noProof/>
              </w:rPr>
              <w:t>Other specs</w:t>
            </w:r>
          </w:p>
        </w:tc>
        <w:tc>
          <w:tcPr>
            <w:tcW w:w="284" w:type="dxa"/>
            <w:tcBorders>
              <w:top w:val="single" w:sz="4" w:space="0" w:color="auto"/>
              <w:left w:val="single" w:sz="4" w:space="0" w:color="auto"/>
              <w:bottom w:val="single" w:sz="4" w:space="0" w:color="auto"/>
            </w:tcBorders>
            <w:shd w:val="pct25" w:color="FFFF00" w:fill="auto"/>
          </w:tcPr>
          <w:p w14:paraId="696ED509" w14:textId="77777777" w:rsidR="007B64D4" w:rsidRDefault="007B64D4">
            <w:pPr>
              <w:pStyle w:val="CRCoverPage"/>
              <w:spacing w:after="0"/>
              <w:jc w:val="center"/>
              <w:rPr>
                <w:b/>
                <w:caps/>
                <w:noProof/>
                <w:lang w:eastAsia="ko-KR"/>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5BEFA737" w14:textId="77777777" w:rsidR="007B64D4" w:rsidRDefault="00633F10">
            <w:pPr>
              <w:pStyle w:val="CRCoverPage"/>
              <w:spacing w:after="0"/>
              <w:jc w:val="center"/>
              <w:rPr>
                <w:b/>
                <w:caps/>
                <w:noProof/>
                <w:lang w:eastAsia="ko-KR"/>
              </w:rPr>
            </w:pPr>
            <w:r>
              <w:rPr>
                <w:rFonts w:hint="eastAsia"/>
                <w:b/>
                <w:caps/>
                <w:noProof/>
                <w:lang w:eastAsia="ko-KR"/>
              </w:rPr>
              <w:t>X</w:t>
            </w:r>
          </w:p>
        </w:tc>
        <w:tc>
          <w:tcPr>
            <w:tcW w:w="2977" w:type="dxa"/>
            <w:gridSpan w:val="4"/>
          </w:tcPr>
          <w:p w14:paraId="13EEC6DE" w14:textId="77777777" w:rsidR="007B64D4" w:rsidRDefault="00633F10">
            <w:pPr>
              <w:pStyle w:val="CRCoverPage"/>
              <w:tabs>
                <w:tab w:val="right" w:pos="2893"/>
              </w:tabs>
              <w:spacing w:after="0"/>
              <w:rPr>
                <w:noProof/>
              </w:rPr>
            </w:pPr>
            <w:r>
              <w:rPr>
                <w:noProof/>
              </w:rPr>
              <w:t xml:space="preserve"> Other core specifications</w:t>
            </w:r>
            <w:r>
              <w:rPr>
                <w:noProof/>
              </w:rPr>
              <w:tab/>
            </w:r>
          </w:p>
        </w:tc>
        <w:tc>
          <w:tcPr>
            <w:tcW w:w="3401" w:type="dxa"/>
            <w:gridSpan w:val="3"/>
            <w:tcBorders>
              <w:right w:val="single" w:sz="4" w:space="0" w:color="auto"/>
            </w:tcBorders>
            <w:shd w:val="pct30" w:color="FFFF00" w:fill="auto"/>
          </w:tcPr>
          <w:p w14:paraId="4A4FFCFA" w14:textId="77777777" w:rsidR="007B64D4" w:rsidRDefault="007B64D4">
            <w:pPr>
              <w:pStyle w:val="CRCoverPage"/>
              <w:spacing w:after="0"/>
              <w:ind w:left="99"/>
              <w:rPr>
                <w:noProof/>
                <w:lang w:eastAsia="ko-KR"/>
              </w:rPr>
            </w:pPr>
          </w:p>
        </w:tc>
      </w:tr>
      <w:tr w:rsidR="007B64D4" w14:paraId="4570A251" w14:textId="77777777">
        <w:tc>
          <w:tcPr>
            <w:tcW w:w="2694" w:type="dxa"/>
            <w:gridSpan w:val="2"/>
            <w:tcBorders>
              <w:left w:val="single" w:sz="4" w:space="0" w:color="auto"/>
            </w:tcBorders>
          </w:tcPr>
          <w:p w14:paraId="5F3A04A6" w14:textId="77777777" w:rsidR="007B64D4" w:rsidRDefault="00633F10">
            <w:pPr>
              <w:pStyle w:val="CRCoverPage"/>
              <w:spacing w:after="0"/>
              <w:rPr>
                <w:b/>
                <w:i/>
                <w:noProof/>
              </w:rPr>
            </w:pPr>
            <w:r>
              <w:rPr>
                <w:b/>
                <w:i/>
                <w:noProof/>
              </w:rPr>
              <w:t>affected:</w:t>
            </w:r>
          </w:p>
        </w:tc>
        <w:tc>
          <w:tcPr>
            <w:tcW w:w="284" w:type="dxa"/>
            <w:tcBorders>
              <w:top w:val="single" w:sz="4" w:space="0" w:color="auto"/>
              <w:left w:val="single" w:sz="4" w:space="0" w:color="auto"/>
              <w:bottom w:val="single" w:sz="4" w:space="0" w:color="auto"/>
            </w:tcBorders>
            <w:shd w:val="pct25" w:color="FFFF00" w:fill="auto"/>
          </w:tcPr>
          <w:p w14:paraId="4FD14838" w14:textId="77777777" w:rsidR="007B64D4" w:rsidRDefault="007B64D4">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2ACC661C" w14:textId="77777777" w:rsidR="007B64D4" w:rsidRDefault="00633F10">
            <w:pPr>
              <w:pStyle w:val="CRCoverPage"/>
              <w:spacing w:after="0"/>
              <w:jc w:val="center"/>
              <w:rPr>
                <w:b/>
                <w:caps/>
                <w:noProof/>
                <w:lang w:eastAsia="ko-KR"/>
              </w:rPr>
            </w:pPr>
            <w:r>
              <w:rPr>
                <w:rFonts w:hint="eastAsia"/>
                <w:b/>
                <w:caps/>
                <w:noProof/>
                <w:lang w:eastAsia="ko-KR"/>
              </w:rPr>
              <w:t>X</w:t>
            </w:r>
          </w:p>
        </w:tc>
        <w:tc>
          <w:tcPr>
            <w:tcW w:w="2977" w:type="dxa"/>
            <w:gridSpan w:val="4"/>
          </w:tcPr>
          <w:p w14:paraId="7E760ADF" w14:textId="77777777" w:rsidR="007B64D4" w:rsidRDefault="00633F10">
            <w:pPr>
              <w:pStyle w:val="CRCoverPage"/>
              <w:spacing w:after="0"/>
              <w:rPr>
                <w:noProof/>
              </w:rPr>
            </w:pPr>
            <w:r>
              <w:rPr>
                <w:noProof/>
              </w:rPr>
              <w:t xml:space="preserve"> Test specifications</w:t>
            </w:r>
          </w:p>
        </w:tc>
        <w:tc>
          <w:tcPr>
            <w:tcW w:w="3401" w:type="dxa"/>
            <w:gridSpan w:val="3"/>
            <w:tcBorders>
              <w:right w:val="single" w:sz="4" w:space="0" w:color="auto"/>
            </w:tcBorders>
            <w:shd w:val="pct30" w:color="FFFF00" w:fill="auto"/>
          </w:tcPr>
          <w:p w14:paraId="118C10E3" w14:textId="77777777" w:rsidR="007B64D4" w:rsidRDefault="007B64D4">
            <w:pPr>
              <w:pStyle w:val="CRCoverPage"/>
              <w:spacing w:after="0"/>
              <w:ind w:left="99"/>
              <w:rPr>
                <w:noProof/>
              </w:rPr>
            </w:pPr>
          </w:p>
        </w:tc>
      </w:tr>
      <w:tr w:rsidR="007B64D4" w14:paraId="4B043505" w14:textId="77777777">
        <w:tc>
          <w:tcPr>
            <w:tcW w:w="2694" w:type="dxa"/>
            <w:gridSpan w:val="2"/>
            <w:tcBorders>
              <w:left w:val="single" w:sz="4" w:space="0" w:color="auto"/>
            </w:tcBorders>
          </w:tcPr>
          <w:p w14:paraId="0D0FCCB4" w14:textId="77777777" w:rsidR="007B64D4" w:rsidRDefault="00633F10">
            <w:pPr>
              <w:pStyle w:val="CRCoverPage"/>
              <w:spacing w:after="0"/>
              <w:rPr>
                <w:b/>
                <w:i/>
                <w:noProof/>
              </w:rPr>
            </w:pPr>
            <w:r>
              <w:rPr>
                <w:b/>
                <w:i/>
                <w:noProof/>
              </w:rPr>
              <w:lastRenderedPageBreak/>
              <w:t>(show related CRs)</w:t>
            </w:r>
          </w:p>
        </w:tc>
        <w:tc>
          <w:tcPr>
            <w:tcW w:w="284" w:type="dxa"/>
            <w:tcBorders>
              <w:top w:val="single" w:sz="4" w:space="0" w:color="auto"/>
              <w:left w:val="single" w:sz="4" w:space="0" w:color="auto"/>
              <w:bottom w:val="single" w:sz="4" w:space="0" w:color="auto"/>
            </w:tcBorders>
            <w:shd w:val="pct25" w:color="FFFF00" w:fill="auto"/>
          </w:tcPr>
          <w:p w14:paraId="322CCF9C" w14:textId="77777777" w:rsidR="007B64D4" w:rsidRDefault="007B64D4">
            <w:pPr>
              <w:pStyle w:val="CRCoverPage"/>
              <w:spacing w:after="0"/>
              <w:jc w:val="center"/>
              <w:rPr>
                <w:b/>
                <w:caps/>
                <w:noProof/>
              </w:rPr>
            </w:pPr>
          </w:p>
        </w:tc>
        <w:tc>
          <w:tcPr>
            <w:tcW w:w="284" w:type="dxa"/>
            <w:tcBorders>
              <w:top w:val="single" w:sz="4" w:space="0" w:color="auto"/>
              <w:left w:val="single" w:sz="4" w:space="0" w:color="auto"/>
              <w:bottom w:val="single" w:sz="4" w:space="0" w:color="auto"/>
              <w:right w:val="single" w:sz="4" w:space="0" w:color="auto"/>
            </w:tcBorders>
            <w:shd w:val="pct30" w:color="FFFF00" w:fill="auto"/>
          </w:tcPr>
          <w:p w14:paraId="7C2572AD" w14:textId="77777777" w:rsidR="007B64D4" w:rsidRDefault="00633F10">
            <w:pPr>
              <w:pStyle w:val="CRCoverPage"/>
              <w:spacing w:after="0"/>
              <w:jc w:val="center"/>
              <w:rPr>
                <w:b/>
                <w:caps/>
                <w:noProof/>
                <w:lang w:eastAsia="ko-KR"/>
              </w:rPr>
            </w:pPr>
            <w:r>
              <w:rPr>
                <w:rFonts w:hint="eastAsia"/>
                <w:b/>
                <w:caps/>
                <w:noProof/>
                <w:lang w:eastAsia="ko-KR"/>
              </w:rPr>
              <w:t>X</w:t>
            </w:r>
          </w:p>
        </w:tc>
        <w:tc>
          <w:tcPr>
            <w:tcW w:w="2977" w:type="dxa"/>
            <w:gridSpan w:val="4"/>
          </w:tcPr>
          <w:p w14:paraId="43AD6357" w14:textId="77777777" w:rsidR="007B64D4" w:rsidRDefault="00633F10">
            <w:pPr>
              <w:pStyle w:val="CRCoverPage"/>
              <w:spacing w:after="0"/>
              <w:rPr>
                <w:noProof/>
              </w:rPr>
            </w:pPr>
            <w:r>
              <w:rPr>
                <w:noProof/>
              </w:rPr>
              <w:t xml:space="preserve"> O&amp;M Specifications</w:t>
            </w:r>
          </w:p>
        </w:tc>
        <w:tc>
          <w:tcPr>
            <w:tcW w:w="3401" w:type="dxa"/>
            <w:gridSpan w:val="3"/>
            <w:tcBorders>
              <w:right w:val="single" w:sz="4" w:space="0" w:color="auto"/>
            </w:tcBorders>
            <w:shd w:val="pct30" w:color="FFFF00" w:fill="auto"/>
          </w:tcPr>
          <w:p w14:paraId="6DC8CA42" w14:textId="77777777" w:rsidR="007B64D4" w:rsidRDefault="007B64D4">
            <w:pPr>
              <w:pStyle w:val="CRCoverPage"/>
              <w:spacing w:after="0"/>
              <w:ind w:left="99"/>
              <w:rPr>
                <w:noProof/>
              </w:rPr>
            </w:pPr>
          </w:p>
        </w:tc>
      </w:tr>
      <w:tr w:rsidR="007B64D4" w14:paraId="0D49A000" w14:textId="77777777">
        <w:tc>
          <w:tcPr>
            <w:tcW w:w="2694" w:type="dxa"/>
            <w:gridSpan w:val="2"/>
            <w:tcBorders>
              <w:left w:val="single" w:sz="4" w:space="0" w:color="auto"/>
            </w:tcBorders>
          </w:tcPr>
          <w:p w14:paraId="7B72E225" w14:textId="77777777" w:rsidR="007B64D4" w:rsidRDefault="007B64D4">
            <w:pPr>
              <w:pStyle w:val="CRCoverPage"/>
              <w:spacing w:after="0"/>
              <w:rPr>
                <w:b/>
                <w:i/>
                <w:noProof/>
              </w:rPr>
            </w:pPr>
          </w:p>
        </w:tc>
        <w:tc>
          <w:tcPr>
            <w:tcW w:w="6946" w:type="dxa"/>
            <w:gridSpan w:val="9"/>
            <w:tcBorders>
              <w:right w:val="single" w:sz="4" w:space="0" w:color="auto"/>
            </w:tcBorders>
          </w:tcPr>
          <w:p w14:paraId="015AA3C6" w14:textId="77777777" w:rsidR="007B64D4" w:rsidRDefault="007B64D4">
            <w:pPr>
              <w:pStyle w:val="CRCoverPage"/>
              <w:spacing w:after="0"/>
              <w:rPr>
                <w:noProof/>
              </w:rPr>
            </w:pPr>
          </w:p>
        </w:tc>
      </w:tr>
      <w:tr w:rsidR="007B64D4" w14:paraId="15B7C1C6" w14:textId="77777777">
        <w:tc>
          <w:tcPr>
            <w:tcW w:w="2694" w:type="dxa"/>
            <w:gridSpan w:val="2"/>
            <w:tcBorders>
              <w:left w:val="single" w:sz="4" w:space="0" w:color="auto"/>
              <w:bottom w:val="single" w:sz="4" w:space="0" w:color="auto"/>
            </w:tcBorders>
          </w:tcPr>
          <w:p w14:paraId="5C8BD4E6" w14:textId="77777777" w:rsidR="007B64D4" w:rsidRDefault="00633F10">
            <w:pPr>
              <w:pStyle w:val="CRCoverPage"/>
              <w:tabs>
                <w:tab w:val="right" w:pos="2184"/>
              </w:tabs>
              <w:spacing w:after="0"/>
              <w:rPr>
                <w:b/>
                <w:i/>
                <w:noProof/>
              </w:rPr>
            </w:pPr>
            <w:r>
              <w:rPr>
                <w:b/>
                <w:i/>
                <w:noProof/>
              </w:rPr>
              <w:t>Other comments:</w:t>
            </w:r>
          </w:p>
        </w:tc>
        <w:tc>
          <w:tcPr>
            <w:tcW w:w="6946" w:type="dxa"/>
            <w:gridSpan w:val="9"/>
            <w:tcBorders>
              <w:bottom w:val="single" w:sz="4" w:space="0" w:color="auto"/>
              <w:right w:val="single" w:sz="4" w:space="0" w:color="auto"/>
            </w:tcBorders>
            <w:shd w:val="pct30" w:color="FFFF00" w:fill="auto"/>
          </w:tcPr>
          <w:p w14:paraId="7B736A08" w14:textId="77777777" w:rsidR="007B64D4" w:rsidRDefault="007B64D4">
            <w:pPr>
              <w:pStyle w:val="CRCoverPage"/>
              <w:spacing w:after="0"/>
              <w:ind w:left="100"/>
              <w:rPr>
                <w:noProof/>
              </w:rPr>
            </w:pPr>
          </w:p>
        </w:tc>
      </w:tr>
      <w:tr w:rsidR="007B64D4" w14:paraId="0BB6976B" w14:textId="77777777">
        <w:tc>
          <w:tcPr>
            <w:tcW w:w="2694" w:type="dxa"/>
            <w:gridSpan w:val="2"/>
            <w:tcBorders>
              <w:top w:val="single" w:sz="4" w:space="0" w:color="auto"/>
              <w:bottom w:val="single" w:sz="4" w:space="0" w:color="auto"/>
            </w:tcBorders>
          </w:tcPr>
          <w:p w14:paraId="45918EFD" w14:textId="77777777" w:rsidR="007B64D4" w:rsidRDefault="007B64D4">
            <w:pPr>
              <w:pStyle w:val="CRCoverPage"/>
              <w:tabs>
                <w:tab w:val="right" w:pos="2184"/>
              </w:tabs>
              <w:spacing w:after="0"/>
              <w:rPr>
                <w:b/>
                <w:i/>
                <w:noProof/>
                <w:sz w:val="8"/>
                <w:szCs w:val="8"/>
              </w:rPr>
            </w:pPr>
          </w:p>
        </w:tc>
        <w:tc>
          <w:tcPr>
            <w:tcW w:w="6946" w:type="dxa"/>
            <w:gridSpan w:val="9"/>
            <w:tcBorders>
              <w:top w:val="single" w:sz="4" w:space="0" w:color="auto"/>
              <w:bottom w:val="single" w:sz="4" w:space="0" w:color="auto"/>
            </w:tcBorders>
            <w:shd w:val="solid" w:color="FFFFFF" w:themeColor="background1" w:fill="auto"/>
          </w:tcPr>
          <w:p w14:paraId="7C275360" w14:textId="77777777" w:rsidR="007B64D4" w:rsidRDefault="007B64D4">
            <w:pPr>
              <w:pStyle w:val="CRCoverPage"/>
              <w:spacing w:after="0"/>
              <w:ind w:left="100"/>
              <w:rPr>
                <w:noProof/>
                <w:sz w:val="8"/>
                <w:szCs w:val="8"/>
              </w:rPr>
            </w:pPr>
          </w:p>
        </w:tc>
      </w:tr>
      <w:tr w:rsidR="007B64D4" w14:paraId="246FBBFA" w14:textId="77777777">
        <w:tc>
          <w:tcPr>
            <w:tcW w:w="2694" w:type="dxa"/>
            <w:gridSpan w:val="2"/>
            <w:tcBorders>
              <w:top w:val="single" w:sz="4" w:space="0" w:color="auto"/>
              <w:left w:val="single" w:sz="4" w:space="0" w:color="auto"/>
              <w:bottom w:val="single" w:sz="4" w:space="0" w:color="auto"/>
            </w:tcBorders>
          </w:tcPr>
          <w:p w14:paraId="76DB9BFD" w14:textId="77777777" w:rsidR="007B64D4" w:rsidRDefault="00633F10">
            <w:pPr>
              <w:pStyle w:val="CRCoverPage"/>
              <w:tabs>
                <w:tab w:val="right" w:pos="2184"/>
              </w:tabs>
              <w:spacing w:after="0"/>
              <w:rPr>
                <w:b/>
                <w:i/>
                <w:noProof/>
              </w:rPr>
            </w:pPr>
            <w:r>
              <w:rPr>
                <w:b/>
                <w:i/>
                <w:noProof/>
              </w:rPr>
              <w:t>This CR's revision history:</w:t>
            </w:r>
          </w:p>
        </w:tc>
        <w:tc>
          <w:tcPr>
            <w:tcW w:w="6946" w:type="dxa"/>
            <w:gridSpan w:val="9"/>
            <w:tcBorders>
              <w:top w:val="single" w:sz="4" w:space="0" w:color="auto"/>
              <w:bottom w:val="single" w:sz="4" w:space="0" w:color="auto"/>
              <w:right w:val="single" w:sz="4" w:space="0" w:color="auto"/>
            </w:tcBorders>
            <w:shd w:val="pct30" w:color="FFFF00" w:fill="auto"/>
          </w:tcPr>
          <w:p w14:paraId="61FC3AFC" w14:textId="77777777" w:rsidR="007B64D4" w:rsidRDefault="007B64D4">
            <w:pPr>
              <w:pStyle w:val="CRCoverPage"/>
              <w:spacing w:after="0"/>
              <w:ind w:left="100"/>
              <w:rPr>
                <w:noProof/>
              </w:rPr>
            </w:pPr>
          </w:p>
        </w:tc>
      </w:tr>
    </w:tbl>
    <w:p w14:paraId="6D8B24E8" w14:textId="77777777" w:rsidR="007B64D4" w:rsidRDefault="007B64D4">
      <w:pPr>
        <w:pStyle w:val="CRCoverPage"/>
        <w:spacing w:after="0"/>
        <w:rPr>
          <w:noProof/>
          <w:sz w:val="8"/>
          <w:szCs w:val="8"/>
        </w:rPr>
      </w:pPr>
    </w:p>
    <w:p w14:paraId="0E13D63D" w14:textId="77777777" w:rsidR="007B64D4" w:rsidRDefault="007B64D4">
      <w:pPr>
        <w:rPr>
          <w:noProof/>
        </w:rPr>
        <w:sectPr w:rsidR="007B64D4">
          <w:headerReference w:type="even" r:id="rId11"/>
          <w:headerReference w:type="default" r:id="rId12"/>
          <w:footerReference w:type="even" r:id="rId13"/>
          <w:footerReference w:type="default" r:id="rId14"/>
          <w:headerReference w:type="first" r:id="rId15"/>
          <w:footerReference w:type="first" r:id="rId16"/>
          <w:footnotePr>
            <w:numRestart w:val="eachSect"/>
          </w:footnotePr>
          <w:pgSz w:w="11907" w:h="16840" w:code="9"/>
          <w:pgMar w:top="1418" w:right="1134" w:bottom="1134" w:left="1134" w:header="680" w:footer="567" w:gutter="0"/>
          <w:cols w:space="720"/>
        </w:sectPr>
      </w:pPr>
    </w:p>
    <w:p w14:paraId="2A0EA2AD" w14:textId="77777777" w:rsidR="007B64D4" w:rsidRDefault="00633F10">
      <w:pPr>
        <w:pStyle w:val="StartEndofChange"/>
      </w:pPr>
      <w:r>
        <w:rPr>
          <w:rFonts w:hint="eastAsia"/>
        </w:rPr>
        <w:lastRenderedPageBreak/>
        <w:t xml:space="preserve">* </w:t>
      </w:r>
      <w:r>
        <w:t xml:space="preserve">* * * </w:t>
      </w:r>
      <w:r>
        <w:rPr>
          <w:rFonts w:hint="eastAsia"/>
        </w:rPr>
        <w:t xml:space="preserve">Start of </w:t>
      </w:r>
      <w:r>
        <w:t>1st</w:t>
      </w:r>
      <w:r>
        <w:rPr>
          <w:rFonts w:hint="eastAsia"/>
        </w:rPr>
        <w:t xml:space="preserve"> </w:t>
      </w:r>
      <w:r>
        <w:t xml:space="preserve">Change * * * * </w:t>
      </w:r>
    </w:p>
    <w:p w14:paraId="0E838963" w14:textId="77777777" w:rsidR="00F1546F" w:rsidRPr="000D6B59" w:rsidRDefault="00F1546F" w:rsidP="00F1546F">
      <w:pPr>
        <w:pStyle w:val="4"/>
      </w:pPr>
      <w:bookmarkStart w:id="6" w:name="_Toc83205978"/>
      <w:r>
        <w:t>5.2.3.2</w:t>
      </w:r>
      <w:r>
        <w:tab/>
      </w:r>
      <w:r w:rsidRPr="002E270E">
        <w:t>USS UAV Authorization/Authentication (UUAA)</w:t>
      </w:r>
      <w:r>
        <w:t xml:space="preserve"> during the</w:t>
      </w:r>
      <w:r w:rsidRPr="00D100AC">
        <w:t xml:space="preserve"> PDU Session Establishment</w:t>
      </w:r>
      <w:bookmarkEnd w:id="6"/>
    </w:p>
    <w:p w14:paraId="673A59D4" w14:textId="77777777" w:rsidR="00F1546F" w:rsidRPr="00A70788" w:rsidRDefault="00F1546F" w:rsidP="00F1546F">
      <w:pPr>
        <w:rPr>
          <w:rFonts w:eastAsia="MS Mincho"/>
        </w:rPr>
      </w:pPr>
      <w:r>
        <w:rPr>
          <w:rFonts w:eastAsia="MS Mincho"/>
        </w:rPr>
        <w:t>The USS UAV Authorization/Authentication (UUAA) is triggered by the SMF during the PDU Session Establishment, specified in TS 23.502 [3], clause 4.3.2.2 and additionally based on the SM subscription data obtained from UDM, and the Service Level Device Identity provided by the UE in the PDU Session establishment request.</w:t>
      </w:r>
    </w:p>
    <w:p w14:paraId="44950311" w14:textId="77777777" w:rsidR="00F1546F" w:rsidRDefault="00F1546F" w:rsidP="00F1546F">
      <w:pPr>
        <w:pStyle w:val="TH"/>
        <w:rPr>
          <w:rFonts w:eastAsia="Times New Roman"/>
        </w:rPr>
      </w:pPr>
      <w:r>
        <w:rPr>
          <w:rFonts w:eastAsia="DengXian"/>
        </w:rPr>
        <w:object w:dxaOrig="10560" w:dyaOrig="8655" w14:anchorId="740F65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9pt;height:433.6pt" o:ole="">
            <v:imagedata r:id="rId17" o:title=""/>
          </v:shape>
          <o:OLEObject Type="Embed" ProgID="Visio.Drawing.15" ShapeID="_x0000_i1025" DrawAspect="Content" ObjectID="_1696182851" r:id="rId18"/>
        </w:object>
      </w:r>
    </w:p>
    <w:p w14:paraId="23A36FFB" w14:textId="77777777" w:rsidR="00F1546F" w:rsidRDefault="00F1546F" w:rsidP="00F1546F">
      <w:pPr>
        <w:pStyle w:val="TF"/>
      </w:pPr>
      <w:r>
        <w:t>Figure 5.2.3.2 -1: UUAA during PDU Session Establishment</w:t>
      </w:r>
    </w:p>
    <w:p w14:paraId="500BAAA1" w14:textId="77777777" w:rsidR="00F1546F" w:rsidRDefault="00F1546F" w:rsidP="00F1546F">
      <w:r>
        <w:t>The procedure assumes that the UE/UAV has already registered on the AMF.</w:t>
      </w:r>
    </w:p>
    <w:p w14:paraId="6A9DB009" w14:textId="77777777" w:rsidR="00F1546F" w:rsidRDefault="00F1546F" w:rsidP="00F1546F">
      <w:pPr>
        <w:pStyle w:val="B1"/>
        <w:rPr>
          <w:lang w:val="en-IN"/>
        </w:rPr>
      </w:pPr>
      <w:r>
        <w:rPr>
          <w:lang w:val="en-IN"/>
        </w:rPr>
        <w:t>0.</w:t>
      </w:r>
      <w:r>
        <w:rPr>
          <w:lang w:val="en-IN"/>
        </w:rPr>
        <w:tab/>
        <w:t>Steps 1 - 5 as in TS 23.502 [3] figure 4.3.2.2.1-1.</w:t>
      </w:r>
    </w:p>
    <w:p w14:paraId="3E774966" w14:textId="3DF4FC56" w:rsidR="00F1546F" w:rsidRDefault="00F1546F" w:rsidP="00F1546F">
      <w:pPr>
        <w:pStyle w:val="B1"/>
        <w:rPr>
          <w:lang w:val="en-IN"/>
        </w:rPr>
      </w:pPr>
      <w:r>
        <w:rPr>
          <w:lang w:val="en-IN"/>
        </w:rPr>
        <w:tab/>
        <w:t>The SMF determines that it needs to invoke UAS NF/NEF service operation for UUAA Authentication/Authorization of the PDU session establishment request based on the provided DNN/S-NSSAI</w:t>
      </w:r>
      <w:ins w:id="7" w:author="Jaewoo Kim (LG Electronics) r01" w:date="2021-10-18T20:34:00Z">
        <w:del w:id="8" w:author="Nokia_1910" w:date="2021-10-19T12:19:00Z">
          <w:r w:rsidR="0050201B" w:rsidDel="00F404F8">
            <w:rPr>
              <w:lang w:val="en-IN"/>
            </w:rPr>
            <w:delText xml:space="preserve"> </w:delText>
          </w:r>
          <w:commentRangeStart w:id="9"/>
          <w:r w:rsidR="0050201B" w:rsidDel="00F404F8">
            <w:rPr>
              <w:lang w:val="en-IN"/>
            </w:rPr>
            <w:delText>for UAS service</w:delText>
          </w:r>
        </w:del>
      </w:ins>
      <w:commentRangeEnd w:id="9"/>
      <w:r w:rsidR="00F404F8">
        <w:rPr>
          <w:rStyle w:val="ab"/>
        </w:rPr>
        <w:commentReference w:id="9"/>
      </w:r>
      <w:r>
        <w:rPr>
          <w:lang w:val="en-IN"/>
        </w:rPr>
        <w:t>.</w:t>
      </w:r>
    </w:p>
    <w:p w14:paraId="014798C3" w14:textId="77777777" w:rsidR="00F1546F" w:rsidRDefault="00F1546F" w:rsidP="00F1546F">
      <w:pPr>
        <w:pStyle w:val="B1"/>
        <w:rPr>
          <w:lang w:val="en-IN"/>
        </w:rPr>
      </w:pPr>
      <w:r>
        <w:rPr>
          <w:lang w:val="en-IN"/>
        </w:rPr>
        <w:tab/>
        <w:t>The UAV includes the Service Level Device Identity (e.g. the CAA-Level UAV ID of the UVA) and may include the Authentication Server Address (i.e. the USS address) and optionally Authentication Data (i.e. the UUAA Aviation Payload) in the PDU Session Establishment request.</w:t>
      </w:r>
    </w:p>
    <w:p w14:paraId="32BC27FD" w14:textId="77777777" w:rsidR="00F1546F" w:rsidRDefault="00F1546F" w:rsidP="00F1546F">
      <w:pPr>
        <w:pStyle w:val="B1"/>
        <w:rPr>
          <w:lang w:val="en-IN"/>
        </w:rPr>
      </w:pPr>
      <w:r>
        <w:rPr>
          <w:lang w:val="en-IN"/>
        </w:rPr>
        <w:lastRenderedPageBreak/>
        <w:tab/>
        <w:t>The SMF identifies the UAS NF/NEF based on local configuration or using UE provided identity e.g. USS address.</w:t>
      </w:r>
    </w:p>
    <w:p w14:paraId="7756E2C2" w14:textId="77777777" w:rsidR="00F1546F" w:rsidRDefault="00F1546F" w:rsidP="00F1546F">
      <w:pPr>
        <w:pStyle w:val="B1"/>
        <w:rPr>
          <w:lang w:val="en-IN"/>
        </w:rPr>
      </w:pPr>
      <w:r>
        <w:rPr>
          <w:lang w:val="en-IN"/>
        </w:rPr>
        <w:t>1.</w:t>
      </w:r>
      <w:r>
        <w:rPr>
          <w:lang w:val="en-IN"/>
        </w:rPr>
        <w:tab/>
        <w:t xml:space="preserve">The SMF invokes </w:t>
      </w:r>
      <w:proofErr w:type="spellStart"/>
      <w:r>
        <w:rPr>
          <w:lang w:val="en-IN"/>
        </w:rPr>
        <w:t>Nnef_Authentication_Authenticate</w:t>
      </w:r>
      <w:proofErr w:type="spellEnd"/>
      <w:r>
        <w:rPr>
          <w:lang w:val="en-IN"/>
        </w:rPr>
        <w:t xml:space="preserve"> service operation, including the Service Level Device Identity (that contains the CAA-Level UAV ID of the UAV), DNN, S-NSSAI, and may include the Authentication Server Address (i.e. the USS address) and the Authentication Data (i.e. the UUAA Aviation Payload) if it was provided by the UE, GPSI, optionally UAV location, PEI if available, and the UE IP Address if available. The UAV location is the User Location Information provided by the AMF (e.g. Cell ID). The UAS NF/NEF selects a USS based on either the Service Level Device Identity (i.e. CAA-Level UAV ID of the UAV) or the Authentication Server address (i.e. USS address) as described in clause 4.4.2.</w:t>
      </w:r>
    </w:p>
    <w:p w14:paraId="5B462D9D" w14:textId="77777777" w:rsidR="00F1546F" w:rsidRDefault="00F1546F" w:rsidP="00F1546F">
      <w:pPr>
        <w:pStyle w:val="B1"/>
        <w:rPr>
          <w:lang w:val="en-IN"/>
        </w:rPr>
      </w:pPr>
      <w:r>
        <w:rPr>
          <w:lang w:val="en-IN"/>
        </w:rPr>
        <w:tab/>
        <w:t>If a UUAA has been performed at Registration there is no need for the USS to perform UUAA at PDU Session establishment and steps 1 to 5 is not performed.</w:t>
      </w:r>
    </w:p>
    <w:p w14:paraId="2E50CF4E" w14:textId="77777777" w:rsidR="00F1546F" w:rsidRDefault="00F1546F" w:rsidP="00F1546F">
      <w:pPr>
        <w:pStyle w:val="B1"/>
        <w:rPr>
          <w:lang w:val="en-IN"/>
        </w:rPr>
      </w:pPr>
      <w:r>
        <w:rPr>
          <w:lang w:val="en-IN"/>
        </w:rPr>
        <w:t>2.</w:t>
      </w:r>
      <w:r>
        <w:rPr>
          <w:lang w:val="en-IN"/>
        </w:rPr>
        <w:tab/>
        <w:t xml:space="preserve">From UAS NF/NEF to USS: </w:t>
      </w:r>
      <w:proofErr w:type="spellStart"/>
      <w:r>
        <w:rPr>
          <w:lang w:val="en-IN"/>
        </w:rPr>
        <w:t>Naf_Authentication_Authenticate_service</w:t>
      </w:r>
      <w:proofErr w:type="spellEnd"/>
      <w:r>
        <w:rPr>
          <w:lang w:val="en-IN"/>
        </w:rPr>
        <w:t xml:space="preserve"> operation forwarding the authentication request received information from the SMF. UAS NF may translate the Cell ID received as part of UAV location in the </w:t>
      </w:r>
      <w:proofErr w:type="spellStart"/>
      <w:r>
        <w:rPr>
          <w:lang w:val="en-IN"/>
        </w:rPr>
        <w:t>Nnef_Authentication_Authenticate</w:t>
      </w:r>
      <w:proofErr w:type="spellEnd"/>
      <w:r>
        <w:rPr>
          <w:lang w:val="en-IN"/>
        </w:rPr>
        <w:t xml:space="preserve"> request at step 1 into a corresponding geographic area and/or may further obtain the UE location information using Location Service Procedures as defined in TS 23.273 [8] and include them in the </w:t>
      </w:r>
      <w:proofErr w:type="spellStart"/>
      <w:r>
        <w:rPr>
          <w:lang w:val="en-IN"/>
        </w:rPr>
        <w:t>Naf_Authentication_Authenticate</w:t>
      </w:r>
      <w:proofErr w:type="spellEnd"/>
      <w:r>
        <w:rPr>
          <w:lang w:val="en-IN"/>
        </w:rPr>
        <w:t xml:space="preserve"> message towards the USS e.g. to support geo-caging functionality.</w:t>
      </w:r>
    </w:p>
    <w:p w14:paraId="6D2DB30F" w14:textId="77777777" w:rsidR="00F1546F" w:rsidRDefault="00F1546F" w:rsidP="00F1546F">
      <w:pPr>
        <w:pStyle w:val="B1"/>
        <w:rPr>
          <w:lang w:val="en-IN"/>
        </w:rPr>
      </w:pPr>
      <w:r>
        <w:rPr>
          <w:lang w:val="en-IN"/>
        </w:rPr>
        <w:t>3.</w:t>
      </w:r>
      <w:r>
        <w:rPr>
          <w:lang w:val="en-IN"/>
        </w:rPr>
        <w:tab/>
        <w:t xml:space="preserve">[Conditional] Multiple round-trip messages as required by the authentication method used by USS. N33_Authentication_Authenticate response messages from USS shall include GPSI and may include </w:t>
      </w:r>
      <w:proofErr w:type="gramStart"/>
      <w:r>
        <w:rPr>
          <w:lang w:val="en-IN"/>
        </w:rPr>
        <w:t>a</w:t>
      </w:r>
      <w:proofErr w:type="gramEnd"/>
      <w:r>
        <w:rPr>
          <w:lang w:val="en-IN"/>
        </w:rPr>
        <w:t xml:space="preserve"> authentication message based on authentication method used that is forwarded transparently to UE over NAS MM transport messages. The authentication message in step3e may contain UUAA Aviation Payload required by the USS if it was not provided by the UE before.</w:t>
      </w:r>
    </w:p>
    <w:p w14:paraId="0D3B2A7B" w14:textId="77777777" w:rsidR="00F1546F" w:rsidRDefault="00F1546F" w:rsidP="00F1546F">
      <w:pPr>
        <w:pStyle w:val="B1"/>
        <w:rPr>
          <w:lang w:val="en-IN"/>
        </w:rPr>
      </w:pPr>
      <w:r>
        <w:rPr>
          <w:lang w:val="en-IN"/>
        </w:rPr>
        <w:t>4.</w:t>
      </w:r>
      <w:r>
        <w:rPr>
          <w:lang w:val="en-IN"/>
        </w:rPr>
        <w:tab/>
        <w:t xml:space="preserve">From USS to </w:t>
      </w:r>
      <w:ins w:id="10" w:author="Jaewoo Kim (LG Electronics)" w:date="2021-10-05T10:03:00Z">
        <w:r w:rsidR="00BB0FD3">
          <w:rPr>
            <w:lang w:val="en-IN"/>
          </w:rPr>
          <w:t>UAS NF/</w:t>
        </w:r>
      </w:ins>
      <w:r>
        <w:rPr>
          <w:lang w:val="en-IN"/>
        </w:rPr>
        <w:t xml:space="preserve">NEF: </w:t>
      </w:r>
      <w:proofErr w:type="spellStart"/>
      <w:r>
        <w:rPr>
          <w:lang w:val="en-IN"/>
        </w:rPr>
        <w:t>Naf_Authentication_Authenticate</w:t>
      </w:r>
      <w:proofErr w:type="spellEnd"/>
      <w:r>
        <w:rPr>
          <w:lang w:val="en-IN"/>
        </w:rPr>
        <w:t xml:space="preserve"> response.</w:t>
      </w:r>
    </w:p>
    <w:p w14:paraId="31D9770B" w14:textId="77777777" w:rsidR="00F1546F" w:rsidRDefault="00F1546F" w:rsidP="00F1546F">
      <w:pPr>
        <w:pStyle w:val="B1"/>
        <w:rPr>
          <w:lang w:val="en-IN"/>
        </w:rPr>
      </w:pPr>
      <w:r>
        <w:rPr>
          <w:lang w:val="en-IN"/>
        </w:rPr>
        <w:tab/>
        <w:t xml:space="preserve">The USS sends </w:t>
      </w:r>
      <w:proofErr w:type="spellStart"/>
      <w:r>
        <w:rPr>
          <w:lang w:val="en-IN"/>
        </w:rPr>
        <w:t>Naf_Authentication_Authenticate</w:t>
      </w:r>
      <w:proofErr w:type="spellEnd"/>
      <w:r>
        <w:rPr>
          <w:lang w:val="en-IN"/>
        </w:rPr>
        <w:t xml:space="preserve"> response to the UAS NF/NEF with the Authentication/Authorization result containing the UUAA result</w:t>
      </w:r>
      <w:r w:rsidR="002B6251">
        <w:rPr>
          <w:lang w:val="en-IN"/>
        </w:rPr>
        <w:t xml:space="preserve"> </w:t>
      </w:r>
      <w:ins w:id="11" w:author="Jaewoo Kim (LG Electronics)" w:date="2021-10-05T10:04:00Z">
        <w:r w:rsidR="001939ED">
          <w:t>and indication whether the UAS service related network resource can be released in case of UUAA failure</w:t>
        </w:r>
      </w:ins>
      <w:ins w:id="12" w:author="Jaewoo Kim (LG Electronics) r02" w:date="2021-10-19T10:18:00Z">
        <w:r w:rsidR="00384E47">
          <w:t xml:space="preserve"> for re-authentication or re-authorization</w:t>
        </w:r>
      </w:ins>
      <w:r>
        <w:rPr>
          <w:lang w:val="en-IN"/>
        </w:rPr>
        <w:t>, optionally a Service Level Device Identity containing the new CAA-Level UAV ID, requested policy information, an Authorization Data (i.e. the UUAA Authorization Payload). The requested policy information from USS may contain a DN Authorization Profile Index and/or a DN authorized Session AMBR.</w:t>
      </w:r>
    </w:p>
    <w:p w14:paraId="7EB8A9F9" w14:textId="77777777" w:rsidR="00F1546F" w:rsidRDefault="00F1546F" w:rsidP="00F1546F">
      <w:pPr>
        <w:pStyle w:val="NO"/>
        <w:rPr>
          <w:lang w:val="en-IN"/>
        </w:rPr>
      </w:pPr>
      <w:r>
        <w:rPr>
          <w:lang w:val="en-IN"/>
        </w:rPr>
        <w:t>NOTE 1:</w:t>
      </w:r>
      <w:r>
        <w:rPr>
          <w:lang w:val="en-IN"/>
        </w:rPr>
        <w:tab/>
        <w:t xml:space="preserve">The USS stores a mapping between CAA-Level UAV ID and the External Identifier </w:t>
      </w:r>
      <w:r w:rsidRPr="00B1726B">
        <w:rPr>
          <w:lang w:val="en-IN"/>
        </w:rPr>
        <w:t xml:space="preserve">(i.e. GPSI as defined in </w:t>
      </w:r>
      <w:r>
        <w:rPr>
          <w:lang w:val="en-IN"/>
        </w:rPr>
        <w:t>clause </w:t>
      </w:r>
      <w:r w:rsidRPr="00B1726B">
        <w:rPr>
          <w:lang w:val="en-IN"/>
        </w:rPr>
        <w:t>4.5.3)</w:t>
      </w:r>
      <w:r>
        <w:rPr>
          <w:lang w:val="en-IN"/>
        </w:rPr>
        <w:t xml:space="preserve">. The External Identifier (GPSI) and/or UAV IP Address can be used at a later point by the USS for accessing various services exposed by 3GPP network e.g. location information retrieval, monitoring event configuration, </w:t>
      </w:r>
      <w:r w:rsidRPr="00B1726B">
        <w:rPr>
          <w:lang w:val="en-IN"/>
        </w:rPr>
        <w:t xml:space="preserve">requesting dedicated policies for e.g. C2, </w:t>
      </w:r>
      <w:r>
        <w:rPr>
          <w:lang w:val="en-IN"/>
        </w:rPr>
        <w:t>etc.</w:t>
      </w:r>
    </w:p>
    <w:p w14:paraId="0D5DB284" w14:textId="77777777" w:rsidR="00F1546F" w:rsidDel="00BB0FD3" w:rsidRDefault="00F1546F" w:rsidP="00F1546F">
      <w:pPr>
        <w:pStyle w:val="NO"/>
        <w:rPr>
          <w:del w:id="13" w:author="Jaewoo Kim (LG Electronics)" w:date="2021-10-05T10:03:00Z"/>
          <w:lang w:val="en-IN"/>
        </w:rPr>
      </w:pPr>
      <w:del w:id="14" w:author="Jaewoo Kim (LG Electronics)" w:date="2021-10-05T10:03:00Z">
        <w:r w:rsidDel="00BB0FD3">
          <w:rPr>
            <w:lang w:val="en-IN"/>
          </w:rPr>
          <w:tab/>
          <w:delText>The External Identifier and/or UAV IP Address can be used at a later point by the USS for requesting dedicated policies for e.g. C2, etc.</w:delText>
        </w:r>
      </w:del>
    </w:p>
    <w:p w14:paraId="5E962B92" w14:textId="77777777" w:rsidR="00F1546F" w:rsidRDefault="00F1546F" w:rsidP="00F1546F">
      <w:pPr>
        <w:pStyle w:val="B1"/>
        <w:rPr>
          <w:ins w:id="15" w:author="Jaewoo Kim (LG Electronics)" w:date="2021-10-05T10:02:00Z"/>
        </w:rPr>
      </w:pPr>
      <w:r>
        <w:t>5.</w:t>
      </w:r>
      <w:r>
        <w:tab/>
        <w:t>The UAS NF/NEF confirms the successful Authentication/Authorization of the PDU Session. The UAS NF/NEF stores the UUAA result together with the GPSI. UAS NF/NEF forwards the Authentication/Authorization result, a Service Level Device Identity containing the new CAA-Level UAV ID, if received from the USS, and the Authorization Data (i.e. the UUAA Authorization Payload), if received from the USS, to the SMF. If the authentication/authorization is successful, the SMF shall subscribe for notifications from UAS NF/NEF which may be used to trigger re-authentication, update authorization data or revoke authorization of the UAV, upon receipt of such request from the USS.</w:t>
      </w:r>
      <w:del w:id="16" w:author="김재우/책임연구원/미래기술센터 C&amp;M표준(연)5G시스템표준Task(jaewoo1.kim@lge.com)" w:date="2021-10-01T16:04:00Z">
        <w:r w:rsidR="002B6251" w:rsidDel="002B6251">
          <w:delText xml:space="preserve"> </w:delText>
        </w:r>
      </w:del>
    </w:p>
    <w:p w14:paraId="42127407" w14:textId="77777777" w:rsidR="00F1546F" w:rsidRPr="00F1546F" w:rsidDel="0050201B" w:rsidRDefault="00BB0FD3">
      <w:pPr>
        <w:pStyle w:val="B1"/>
        <w:ind w:firstLine="0"/>
        <w:rPr>
          <w:del w:id="17" w:author="Jaewoo Kim (LG Electronics) r01" w:date="2021-10-18T20:36:00Z"/>
        </w:rPr>
        <w:pPrChange w:id="18" w:author="Jaewoo Kim (LG Electronics)" w:date="2021-10-05T10:02:00Z">
          <w:pPr>
            <w:pStyle w:val="B1"/>
          </w:pPr>
        </w:pPrChange>
      </w:pPr>
      <w:ins w:id="19" w:author="Jaewoo Kim (LG Electronics)" w:date="2021-10-05T10:02:00Z">
        <w:del w:id="20" w:author="Jaewoo Kim (LG Electronics) r01" w:date="2021-10-18T20:36:00Z">
          <w:r w:rsidRPr="006D7B78" w:rsidDel="0050201B">
            <w:delText xml:space="preserve">If the authentication/authorization result </w:delText>
          </w:r>
          <w:r w:rsidRPr="000903F3" w:rsidDel="0050201B">
            <w:delText xml:space="preserve">is a failure, the SMF rejects the PDU session establishment with a cause indicating that </w:delText>
          </w:r>
          <w:r w:rsidRPr="007F0733" w:rsidDel="0050201B">
            <w:delText>authentication/authorization failed.</w:delText>
          </w:r>
        </w:del>
      </w:ins>
    </w:p>
    <w:p w14:paraId="58FA1146" w14:textId="77777777" w:rsidR="00F1546F" w:rsidRDefault="00F1546F" w:rsidP="00F1546F">
      <w:pPr>
        <w:pStyle w:val="B1"/>
      </w:pPr>
      <w:r>
        <w:t>6.</w:t>
      </w:r>
      <w:r>
        <w:tab/>
      </w:r>
      <w:ins w:id="21" w:author="Jaewoo Kim (LG Electronics) r01" w:date="2021-10-18T20:35:00Z">
        <w:r w:rsidR="0050201B">
          <w:t xml:space="preserve">[Conditional] </w:t>
        </w:r>
      </w:ins>
      <w:r>
        <w:t>If the authentication/authorization is successful, the USS shall subscribe to the PDU Session Status Event as described in steps 1-5 in Figure 4.15.3.2.3-1 of TS 23.502 [3]. This step can be executed in parallel to step 4. The UAS NF/NEF shall use the DNN, S-NSSAI received from the SMF in step 1 to subscribe to the PDU Session Status Event notification.</w:t>
      </w:r>
    </w:p>
    <w:p w14:paraId="0C759761" w14:textId="77777777" w:rsidR="00F1546F" w:rsidRDefault="00F1546F" w:rsidP="00F1546F">
      <w:pPr>
        <w:pStyle w:val="B1"/>
      </w:pPr>
      <w:r>
        <w:t>7.</w:t>
      </w:r>
      <w:r>
        <w:tab/>
        <w:t xml:space="preserve">The PDU Session establishment continues with steps 7 to 21 </w:t>
      </w:r>
      <w:ins w:id="22" w:author="Jaewoo Kim (LG Electronics) r01" w:date="2021-10-18T20:35:00Z">
        <w:r w:rsidR="0050201B">
          <w:t xml:space="preserve">in Figure 4.3.2.2.1-1of TS 23.502 [3] </w:t>
        </w:r>
      </w:ins>
      <w:r>
        <w:t xml:space="preserve">and completes. In the step 7b in Figure 4.3.2.2.1-1of TS 23.502 [3], if the SMF receives the DN Authorization Profile Index from the UAS NF/NEF, it sends the DN Authorization Profile Index to retrieve the PDU Session related policy information (described in clause 6.4 of TS 23.503 [9]) and the PCC rule(s) (described in clause 6.3 </w:t>
      </w:r>
      <w:r>
        <w:lastRenderedPageBreak/>
        <w:t>of TS 23.503 [9]) from the PCF. If the SMF receives the DN authorized Session AMBR in from the UAS NF/NEF, it sends the DN authorized Session AMBR within the Session AMBR to the PCF to retrieve the authorized Session AMBR (described in clause 6.4 of TS 23.503 [9]).</w:t>
      </w:r>
    </w:p>
    <w:p w14:paraId="163D1BC3" w14:textId="77777777" w:rsidR="00F1546F" w:rsidRDefault="00F1546F" w:rsidP="00F1546F">
      <w:pPr>
        <w:pStyle w:val="B1"/>
        <w:rPr>
          <w:ins w:id="23" w:author="Jaewoo Kim (LG Electronics) r01" w:date="2021-10-18T20:36:00Z"/>
        </w:rPr>
      </w:pPr>
      <w:r>
        <w:tab/>
        <w:t>The SMF transfers the Authentication/Authorization result, the Service Level Device Identity containing the new CAA-Level UAV ID and the Authorization Data (i.e. the UUAA Authorization Payload) to the UAV as in steps 11, 12 and 13 in figure 4.3.2.2.1-1 of TS 23.502 [3].</w:t>
      </w:r>
    </w:p>
    <w:p w14:paraId="415ED22B" w14:textId="77777777" w:rsidR="0050201B" w:rsidRDefault="0050201B">
      <w:pPr>
        <w:pStyle w:val="B1"/>
        <w:ind w:firstLine="0"/>
        <w:pPrChange w:id="24" w:author="Jaewoo Kim (LG Electronics) r01" w:date="2021-10-18T20:36:00Z">
          <w:pPr>
            <w:pStyle w:val="B1"/>
          </w:pPr>
        </w:pPrChange>
      </w:pPr>
      <w:ins w:id="25" w:author="Jaewoo Kim (LG Electronics) r01" w:date="2021-10-18T20:36:00Z">
        <w:r w:rsidRPr="0050201B">
          <w:t>If the authentication/authorization result is a failure, the SMF rejects the PDU session establishment with a cause indicating that authentication/authorization failed.</w:t>
        </w:r>
      </w:ins>
    </w:p>
    <w:p w14:paraId="6DB19CA7" w14:textId="77777777" w:rsidR="00BB0FD3" w:rsidRDefault="00F1546F" w:rsidP="00BB0FD3">
      <w:pPr>
        <w:pStyle w:val="B1"/>
        <w:rPr>
          <w:ins w:id="26" w:author="Jaewoo Kim (LG Electronics)" w:date="2021-10-05T10:00:00Z"/>
        </w:rPr>
      </w:pPr>
      <w:r>
        <w:t>8.</w:t>
      </w:r>
      <w:r>
        <w:tab/>
      </w:r>
      <w:ins w:id="27" w:author="Jaewoo Kim (LG Electronics) r01" w:date="2021-10-18T20:37:00Z">
        <w:r w:rsidR="0050201B">
          <w:t xml:space="preserve">[Conditional] </w:t>
        </w:r>
      </w:ins>
      <w:r>
        <w:t xml:space="preserve">If the USS in step 6 subscribed to the PDU Session Status Event the SMF will, as described in steps 6-7 in Figure 4.15.3.2.3-1 of TS 23.502 [3], detect when the PDU Session is established, and send the PDU Session Establishment event report to the UAS NF/NEF by means of </w:t>
      </w:r>
      <w:proofErr w:type="spellStart"/>
      <w:r>
        <w:t>Nsmf_EventExposure_Notify</w:t>
      </w:r>
      <w:proofErr w:type="spellEnd"/>
      <w:r>
        <w:t xml:space="preserve"> message, including GPSI and the UE IP Address. Then, the UAS-NF/NEF forwards the event message to the USS.</w:t>
      </w:r>
    </w:p>
    <w:p w14:paraId="51D3951F" w14:textId="52B2756E" w:rsidR="00BB0FD3" w:rsidRPr="00BB0FD3" w:rsidRDefault="00BB0FD3">
      <w:pPr>
        <w:pStyle w:val="B1"/>
        <w:ind w:left="284" w:firstLine="0"/>
        <w:rPr>
          <w:rFonts w:eastAsia="MS Mincho"/>
        </w:rPr>
        <w:pPrChange w:id="28" w:author="Jaewoo Kim (LG Electronics)" w:date="2021-10-05T10:01:00Z">
          <w:pPr>
            <w:pStyle w:val="B1"/>
          </w:pPr>
        </w:pPrChange>
      </w:pPr>
      <w:ins w:id="29" w:author="Jaewoo Kim (LG Electronics)" w:date="2021-10-05T10:01:00Z">
        <w:r w:rsidRPr="004F4EF3">
          <w:rPr>
            <w:rFonts w:eastAsia="MS Mincho"/>
          </w:rPr>
          <w:t>If UUAA-</w:t>
        </w:r>
        <w:r>
          <w:rPr>
            <w:rFonts w:eastAsia="MS Mincho"/>
          </w:rPr>
          <w:t>S</w:t>
        </w:r>
        <w:r w:rsidRPr="004F4EF3">
          <w:rPr>
            <w:rFonts w:eastAsia="MS Mincho"/>
          </w:rPr>
          <w:t xml:space="preserve">M fails during a Re-authentication and Re-authorization and the USS has indicated that the network </w:t>
        </w:r>
        <w:r w:rsidRPr="001645A8">
          <w:rPr>
            <w:rFonts w:eastAsia="MS Mincho"/>
          </w:rPr>
          <w:t xml:space="preserve">resources can be released, SMF </w:t>
        </w:r>
        <w:del w:id="30" w:author="Nokia_1910" w:date="2021-10-19T12:21:00Z">
          <w:r w:rsidRPr="001645A8" w:rsidDel="008107CA">
            <w:rPr>
              <w:rFonts w:eastAsia="MS Mincho"/>
            </w:rPr>
            <w:delText>may</w:delText>
          </w:r>
        </w:del>
      </w:ins>
      <w:ins w:id="31" w:author="Nokia_1910" w:date="2021-10-19T12:21:00Z">
        <w:del w:id="32" w:author="Jaewoo Kim (LG Electronics) r04" w:date="2021-10-19T21:07:00Z">
          <w:r w:rsidR="008107CA" w:rsidDel="00884022">
            <w:rPr>
              <w:rFonts w:eastAsia="MS Mincho"/>
            </w:rPr>
            <w:delText>shall</w:delText>
          </w:r>
        </w:del>
      </w:ins>
      <w:ins w:id="33" w:author="Jaewoo Kim (LG Electronics)" w:date="2021-10-05T10:01:00Z">
        <w:r w:rsidRPr="001645A8">
          <w:rPr>
            <w:rFonts w:eastAsia="MS Mincho"/>
          </w:rPr>
          <w:t xml:space="preserve"> </w:t>
        </w:r>
      </w:ins>
      <w:ins w:id="34" w:author="Jaewoo Kim (LG Electronics) r04" w:date="2021-10-19T21:07:00Z">
        <w:r w:rsidR="00884022">
          <w:rPr>
            <w:rFonts w:eastAsia="MS Mincho"/>
          </w:rPr>
          <w:t xml:space="preserve">may </w:t>
        </w:r>
      </w:ins>
      <w:bookmarkStart w:id="35" w:name="_GoBack"/>
      <w:bookmarkEnd w:id="35"/>
      <w:ins w:id="36" w:author="Jaewoo Kim (LG Electronics)" w:date="2021-10-05T10:01:00Z">
        <w:r w:rsidRPr="001645A8">
          <w:rPr>
            <w:rFonts w:eastAsia="MS Mincho"/>
          </w:rPr>
          <w:t>trigger PDU Session release for UAS services</w:t>
        </w:r>
      </w:ins>
      <w:ins w:id="37" w:author="Jaewoo Kim (LG Electronics)" w:date="2021-10-05T10:05:00Z">
        <w:r w:rsidR="002B5113" w:rsidRPr="001645A8">
          <w:rPr>
            <w:rFonts w:eastAsia="MS Mincho"/>
          </w:rPr>
          <w:t xml:space="preserve"> </w:t>
        </w:r>
        <w:r w:rsidR="002B5113" w:rsidRPr="001645A8">
          <w:t>with a cause indicating that authentication/authorization failed</w:t>
        </w:r>
      </w:ins>
      <w:ins w:id="38" w:author="Jaewoo Kim (LG Electronics)" w:date="2021-10-05T10:01:00Z">
        <w:r w:rsidRPr="001645A8">
          <w:rPr>
            <w:rFonts w:eastAsia="MS Mincho"/>
          </w:rPr>
          <w:t>.</w:t>
        </w:r>
        <w:del w:id="39" w:author="Nokia_1910" w:date="2021-10-19T12:21:00Z">
          <w:r w:rsidRPr="001645A8" w:rsidDel="008107CA">
            <w:rPr>
              <w:rFonts w:eastAsia="MS Mincho"/>
            </w:rPr>
            <w:delText xml:space="preserve"> </w:delText>
          </w:r>
          <w:commentRangeStart w:id="40"/>
          <w:r w:rsidRPr="001645A8" w:rsidDel="008107CA">
            <w:rPr>
              <w:rFonts w:eastAsia="MS Mincho"/>
            </w:rPr>
            <w:delText xml:space="preserve">When the UUAA-SM fails during a Re-authentication, and the USS has not indicated that the network resources can be released, USS </w:delText>
          </w:r>
        </w:del>
      </w:ins>
      <w:ins w:id="41" w:author="Jaewoo Kim (LG Electronics)" w:date="2021-10-05T18:09:00Z">
        <w:del w:id="42" w:author="Nokia_1910" w:date="2021-10-19T12:21:00Z">
          <w:r w:rsidR="007313D2" w:rsidRPr="001645A8" w:rsidDel="008107CA">
            <w:rPr>
              <w:rFonts w:eastAsia="MS Mincho"/>
            </w:rPr>
            <w:delText xml:space="preserve">will </w:delText>
          </w:r>
        </w:del>
      </w:ins>
      <w:ins w:id="43" w:author="Jaewoo Kim (LG Electronics)" w:date="2021-10-05T10:01:00Z">
        <w:del w:id="44" w:author="Nokia_1910" w:date="2021-10-19T12:21:00Z">
          <w:r w:rsidRPr="001645A8" w:rsidDel="008107CA">
            <w:rPr>
              <w:rFonts w:eastAsia="MS Mincho"/>
            </w:rPr>
            <w:delText>initiate UUAA revocation as described in clause</w:delText>
          </w:r>
        </w:del>
      </w:ins>
      <w:ins w:id="45" w:author="Jaewoo Kim (LG Electronics)" w:date="2021-10-05T18:09:00Z">
        <w:del w:id="46" w:author="Nokia_1910" w:date="2021-10-19T12:21:00Z">
          <w:r w:rsidR="007313D2" w:rsidRPr="001645A8" w:rsidDel="008107CA">
            <w:rPr>
              <w:rFonts w:eastAsia="MS Mincho"/>
            </w:rPr>
            <w:delText> </w:delText>
          </w:r>
        </w:del>
      </w:ins>
      <w:ins w:id="47" w:author="Jaewoo Kim (LG Electronics)" w:date="2021-10-05T10:01:00Z">
        <w:del w:id="48" w:author="Nokia_1910" w:date="2021-10-19T12:21:00Z">
          <w:r w:rsidRPr="001645A8" w:rsidDel="008107CA">
            <w:rPr>
              <w:rFonts w:eastAsia="MS Mincho"/>
            </w:rPr>
            <w:delText>5.2.</w:delText>
          </w:r>
        </w:del>
      </w:ins>
      <w:ins w:id="49" w:author="Jaewoo Kim (LG Electronics)" w:date="2021-10-05T19:03:00Z">
        <w:del w:id="50" w:author="Nokia_1910" w:date="2021-10-19T12:21:00Z">
          <w:r w:rsidR="00960B0D" w:rsidDel="008107CA">
            <w:rPr>
              <w:rFonts w:eastAsia="MS Mincho"/>
            </w:rPr>
            <w:delText>7</w:delText>
          </w:r>
        </w:del>
      </w:ins>
      <w:ins w:id="51" w:author="Jaewoo Kim (LG Electronics)" w:date="2021-10-05T10:01:00Z">
        <w:del w:id="52" w:author="Nokia_1910" w:date="2021-10-19T12:21:00Z">
          <w:r w:rsidRPr="001645A8" w:rsidDel="008107CA">
            <w:rPr>
              <w:rFonts w:eastAsia="MS Mincho"/>
            </w:rPr>
            <w:delText>.</w:delText>
          </w:r>
        </w:del>
      </w:ins>
      <w:commentRangeEnd w:id="40"/>
      <w:r w:rsidR="003B4BBC">
        <w:rPr>
          <w:rStyle w:val="ab"/>
        </w:rPr>
        <w:commentReference w:id="40"/>
      </w:r>
    </w:p>
    <w:p w14:paraId="3D0CBA2D" w14:textId="77777777" w:rsidR="007B64D4" w:rsidRPr="00F1546F" w:rsidRDefault="00F1546F" w:rsidP="00F1546F">
      <w:pPr>
        <w:pStyle w:val="NO"/>
        <w:rPr>
          <w:rFonts w:eastAsia="Times New Roman"/>
          <w:lang w:eastAsia="ko-KR"/>
        </w:rPr>
      </w:pPr>
      <w:r>
        <w:t>NOTE 2:</w:t>
      </w:r>
      <w:r>
        <w:tab/>
        <w:t>I</w:t>
      </w:r>
      <w:r w:rsidRPr="00604EF8">
        <w:rPr>
          <w:lang w:val="en-IN"/>
        </w:rPr>
        <w:t>f</w:t>
      </w:r>
      <w:r w:rsidRPr="00604EF8">
        <w:t xml:space="preserve"> C2 information</w:t>
      </w:r>
      <w:r>
        <w:t xml:space="preserve"> </w:t>
      </w:r>
      <w:r w:rsidRPr="00EB01FE">
        <w:t>reference</w:t>
      </w:r>
      <w:r>
        <w:t xml:space="preserve"> is available from</w:t>
      </w:r>
      <w:r w:rsidRPr="00604EF8">
        <w:t xml:space="preserve"> USS during the initial PDU Session Establishment procedure</w:t>
      </w:r>
      <w:r w:rsidRPr="00604EF8">
        <w:rPr>
          <w:lang w:val="en-IN"/>
        </w:rPr>
        <w:t xml:space="preserve"> the SMF </w:t>
      </w:r>
      <w:r>
        <w:rPr>
          <w:lang w:val="en-IN"/>
        </w:rPr>
        <w:t>can</w:t>
      </w:r>
      <w:r w:rsidRPr="00604EF8">
        <w:rPr>
          <w:lang w:val="en-IN"/>
        </w:rPr>
        <w:t xml:space="preserve"> interact with the PCF to set</w:t>
      </w:r>
      <w:r>
        <w:rPr>
          <w:lang w:val="en-IN"/>
        </w:rPr>
        <w:t xml:space="preserve"> </w:t>
      </w:r>
      <w:r w:rsidRPr="00604EF8">
        <w:rPr>
          <w:lang w:val="en-IN"/>
        </w:rPr>
        <w:t xml:space="preserve">up </w:t>
      </w:r>
      <w:r w:rsidRPr="00EB01FE">
        <w:rPr>
          <w:lang w:val="en-IN"/>
        </w:rPr>
        <w:t>a predefined</w:t>
      </w:r>
      <w:r w:rsidRPr="00604EF8">
        <w:rPr>
          <w:lang w:val="en-IN"/>
        </w:rPr>
        <w:t xml:space="preserve"> PCC rule(s) </w:t>
      </w:r>
      <w:r>
        <w:rPr>
          <w:lang w:val="en-IN"/>
        </w:rPr>
        <w:t xml:space="preserve">profile </w:t>
      </w:r>
      <w:r w:rsidRPr="00604EF8">
        <w:rPr>
          <w:lang w:val="en-IN"/>
        </w:rPr>
        <w:t>for the C2 communication.</w:t>
      </w:r>
    </w:p>
    <w:p w14:paraId="2C4F2A1D" w14:textId="77777777" w:rsidR="007B64D4" w:rsidRDefault="00633F10" w:rsidP="00C8763D">
      <w:pPr>
        <w:pStyle w:val="StartEndofChange"/>
      </w:pPr>
      <w:r>
        <w:rPr>
          <w:rFonts w:hint="eastAsia"/>
        </w:rPr>
        <w:t xml:space="preserve">* </w:t>
      </w:r>
      <w:r>
        <w:t xml:space="preserve">* * * </w:t>
      </w:r>
      <w:r>
        <w:rPr>
          <w:rFonts w:hint="eastAsia"/>
        </w:rPr>
        <w:t xml:space="preserve">End of </w:t>
      </w:r>
      <w:r>
        <w:t>Change</w:t>
      </w:r>
      <w:r>
        <w:rPr>
          <w:rFonts w:hint="eastAsia"/>
        </w:rPr>
        <w:t>s</w:t>
      </w:r>
      <w:r>
        <w:t xml:space="preserve"> * * * *</w:t>
      </w:r>
    </w:p>
    <w:sectPr w:rsidR="007B64D4">
      <w:headerReference w:type="even" r:id="rId21"/>
      <w:headerReference w:type="default" r:id="rId22"/>
      <w:headerReference w:type="first" r:id="rId23"/>
      <w:footnotePr>
        <w:numRestart w:val="eachSect"/>
      </w:footnotePr>
      <w:pgSz w:w="11907" w:h="16840" w:code="9"/>
      <w:pgMar w:top="1418" w:right="1134" w:bottom="1134" w:left="1134" w:header="680" w:footer="567"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Nokia_1910" w:date="2021-10-19T12:19:00Z" w:initials="PG">
    <w:p w14:paraId="4A063D05" w14:textId="795B132E" w:rsidR="00F404F8" w:rsidRDefault="00F404F8">
      <w:pPr>
        <w:pStyle w:val="ac"/>
      </w:pPr>
      <w:r>
        <w:rPr>
          <w:rStyle w:val="ab"/>
        </w:rPr>
        <w:annotationRef/>
      </w:r>
      <w:r>
        <w:t>I think this additional text is not needed. AMF decides based on the SM subscription of the UE for the DNN/S-NSSAI</w:t>
      </w:r>
    </w:p>
  </w:comment>
  <w:comment w:id="40" w:author="Nokia_1910" w:date="2021-10-19T12:22:00Z" w:initials="PG">
    <w:p w14:paraId="4268C0F8" w14:textId="1725FC95" w:rsidR="003B4BBC" w:rsidRDefault="003B4BBC">
      <w:pPr>
        <w:pStyle w:val="ac"/>
      </w:pPr>
      <w:r>
        <w:rPr>
          <w:rStyle w:val="ab"/>
        </w:rPr>
        <w:annotationRef/>
      </w:r>
      <w:r>
        <w:t>We cannot define what the USS will do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063D05" w15:done="0"/>
  <w15:commentEx w15:paraId="4268C0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19365C" w16cex:dateUtc="2021-10-19T06:49:00Z"/>
  <w16cex:commentExtensible w16cex:durableId="25193700" w16cex:dateUtc="2021-10-19T06: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A063D05" w16cid:durableId="2519365C"/>
  <w16cid:commentId w16cid:paraId="4268C0F8" w16cid:durableId="25193700"/>
</w16cid:commentsIds>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014654" w14:textId="77777777" w:rsidR="00241518" w:rsidRDefault="00241518">
      <w:r>
        <w:separator/>
      </w:r>
    </w:p>
  </w:endnote>
  <w:endnote w:type="continuationSeparator" w:id="0">
    <w:p w14:paraId="5C02991F" w14:textId="77777777" w:rsidR="00241518" w:rsidRDefault="00241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N)">
    <w:altName w:val="Arial"/>
    <w:panose1 w:val="00000000000000000000"/>
    <w:charset w:val="00"/>
    <w:family w:val="roman"/>
    <w:notTrueType/>
    <w:pitch w:val="variable"/>
    <w:sig w:usb0="00000003" w:usb1="00000000" w:usb2="00000000" w:usb3="00000000" w:csb0="00000001"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LineDraw">
    <w:charset w:val="02"/>
    <w:family w:val="modern"/>
    <w:pitch w:val="fixed"/>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DengXian">
    <w:altName w:val="等线"/>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5B0A4" w14:textId="77777777" w:rsidR="00A404D1" w:rsidRDefault="00A404D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A2D51" w14:textId="77777777" w:rsidR="00A404D1" w:rsidRDefault="00A404D1">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917A28" w14:textId="77777777" w:rsidR="00A404D1" w:rsidRDefault="00A404D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EB2204" w14:textId="77777777" w:rsidR="00241518" w:rsidRDefault="00241518">
      <w:r>
        <w:separator/>
      </w:r>
    </w:p>
  </w:footnote>
  <w:footnote w:type="continuationSeparator" w:id="0">
    <w:p w14:paraId="35C662E1" w14:textId="77777777" w:rsidR="00241518" w:rsidRDefault="002415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42A4F" w14:textId="77777777" w:rsidR="007B64D4" w:rsidRDefault="00633F10">
    <w:r>
      <w:t xml:space="preserve">Page </w:t>
    </w:r>
    <w:r>
      <w:fldChar w:fldCharType="begin"/>
    </w:r>
    <w:r>
      <w:instrText>PAGE</w:instrText>
    </w:r>
    <w:r>
      <w:fldChar w:fldCharType="separate"/>
    </w:r>
    <w:r>
      <w:rPr>
        <w:noProof/>
      </w:rPr>
      <w:t>1</w:t>
    </w:r>
    <w:r>
      <w:rPr>
        <w:noProof/>
      </w:rPr>
      <w:fldChar w:fldCharType="end"/>
    </w:r>
    <w:r>
      <w:b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5C20C" w14:textId="77777777" w:rsidR="00A404D1" w:rsidRDefault="00A404D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07532" w14:textId="77777777" w:rsidR="00A404D1" w:rsidRDefault="00A404D1">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EFE3A" w14:textId="77777777" w:rsidR="007B64D4" w:rsidRDefault="007B64D4">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DBF45" w14:textId="77777777" w:rsidR="007B64D4" w:rsidRDefault="00633F10">
    <w:pPr>
      <w:pStyle w:val="a4"/>
      <w:tabs>
        <w:tab w:val="right" w:pos="9639"/>
      </w:tabs>
    </w:pP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5E844" w14:textId="77777777" w:rsidR="007B64D4" w:rsidRDefault="007B64D4">
    <w:pPr>
      <w:pStyle w:val="a4"/>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ewoo Kim (LG Electronics) r01">
    <w15:presenceInfo w15:providerId="None" w15:userId="Jaewoo Kim (LG Electronics) r01"/>
  </w15:person>
  <w15:person w15:author="Jaewoo Kim (LG Electronics) r02">
    <w15:presenceInfo w15:providerId="None" w15:userId="Jaewoo Kim (LG Electronics) r02"/>
  </w15:person>
  <w15:person w15:author="Jaewoo Kim (LG Electronics) r04">
    <w15:presenceInfo w15:providerId="None" w15:userId="Jaewoo Kim (LG Electronics) r04"/>
  </w15:person>
  <w15:person w15:author="Nokia_1910">
    <w15:presenceInfo w15:providerId="None" w15:userId="Nokia_1910"/>
  </w15:person>
  <w15:person w15:author="Jaewoo Kim (LG Electronics)">
    <w15:presenceInfo w15:providerId="None" w15:userId="Jaewoo Kim (LG Electronics)"/>
  </w15:person>
  <w15:person w15:author="김재우/책임연구원/미래기술센터 C&amp;M표준(연)5G시스템표준Task(jaewoo1.kim@lge.com)">
    <w15:presenceInfo w15:providerId="AD" w15:userId="S-1-5-21-2543426832-1914326140-3112152631-13847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embedSystemFont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4D4"/>
    <w:rsid w:val="00095E7C"/>
    <w:rsid w:val="001028B4"/>
    <w:rsid w:val="0011335B"/>
    <w:rsid w:val="001264B3"/>
    <w:rsid w:val="001645A8"/>
    <w:rsid w:val="001939ED"/>
    <w:rsid w:val="001C6B61"/>
    <w:rsid w:val="001E66AA"/>
    <w:rsid w:val="00211748"/>
    <w:rsid w:val="00241518"/>
    <w:rsid w:val="0028346C"/>
    <w:rsid w:val="002A5A1B"/>
    <w:rsid w:val="002B5113"/>
    <w:rsid w:val="002B6251"/>
    <w:rsid w:val="0030475A"/>
    <w:rsid w:val="00384E47"/>
    <w:rsid w:val="003B4BBC"/>
    <w:rsid w:val="0050201B"/>
    <w:rsid w:val="00514053"/>
    <w:rsid w:val="005575C6"/>
    <w:rsid w:val="005A0E88"/>
    <w:rsid w:val="005E1807"/>
    <w:rsid w:val="00633F10"/>
    <w:rsid w:val="006367A2"/>
    <w:rsid w:val="00727904"/>
    <w:rsid w:val="007313D2"/>
    <w:rsid w:val="00772B1A"/>
    <w:rsid w:val="00773E1B"/>
    <w:rsid w:val="007B64D4"/>
    <w:rsid w:val="007F2F51"/>
    <w:rsid w:val="007F6A4D"/>
    <w:rsid w:val="008107CA"/>
    <w:rsid w:val="00814F50"/>
    <w:rsid w:val="00884022"/>
    <w:rsid w:val="00921CBB"/>
    <w:rsid w:val="00960B0D"/>
    <w:rsid w:val="00A33CB2"/>
    <w:rsid w:val="00A404D1"/>
    <w:rsid w:val="00A5619D"/>
    <w:rsid w:val="00AC0554"/>
    <w:rsid w:val="00AC4B1A"/>
    <w:rsid w:val="00B529F0"/>
    <w:rsid w:val="00B633FF"/>
    <w:rsid w:val="00BB0FD3"/>
    <w:rsid w:val="00BB785E"/>
    <w:rsid w:val="00C412AE"/>
    <w:rsid w:val="00C77D06"/>
    <w:rsid w:val="00C86F7E"/>
    <w:rsid w:val="00C8763D"/>
    <w:rsid w:val="00D82020"/>
    <w:rsid w:val="00D9023D"/>
    <w:rsid w:val="00D94E85"/>
    <w:rsid w:val="00E37090"/>
    <w:rsid w:val="00E66DDA"/>
    <w:rsid w:val="00F05E8C"/>
    <w:rsid w:val="00F10698"/>
    <w:rsid w:val="00F1546F"/>
    <w:rsid w:val="00F15FB4"/>
    <w:rsid w:val="00F16018"/>
    <w:rsid w:val="00F22401"/>
    <w:rsid w:val="00F404F8"/>
    <w:rsid w:val="00F6395F"/>
  </w:rsids>
  <m:mathPr>
    <m:mathFont m:val="Cambria Math"/>
    <m:brkBin m:val="before"/>
    <m:brkBinSub m:val="--"/>
    <m:smallFrac m:val="0"/>
    <m:dispDef/>
    <m:lMargin m:val="0"/>
    <m:rMargin m:val="0"/>
    <m:defJc m:val="centerGroup"/>
    <m:wrapIndent m:val="1440"/>
    <m:intLim m:val="subSup"/>
    <m:naryLim m:val="undOvr"/>
  </m:mathPr>
  <w:themeFontLang w:val="fr-FR" w:eastAsia="ko-K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F013D1"/>
  <w15:docId w15:val="{DA6B0ABC-31E0-45EE-9764-7107243EA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N)" w:eastAsiaTheme="minorEastAsia" w:hAnsi="CG Times (W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80"/>
    </w:pPr>
    <w:rPr>
      <w:rFonts w:ascii="Times New Roman" w:hAnsi="Times New Roman"/>
      <w:lang w:val="en-GB" w:eastAsia="en-US"/>
    </w:rPr>
  </w:style>
  <w:style w:type="paragraph" w:styleId="1">
    <w:name w:val="heading 1"/>
    <w:next w:val="a"/>
    <w:qFormat/>
    <w:pPr>
      <w:keepNext/>
      <w:keepLines/>
      <w:pBdr>
        <w:top w:val="single" w:sz="12" w:space="3" w:color="auto"/>
      </w:pBdr>
      <w:spacing w:before="240" w:after="180"/>
      <w:ind w:left="1134" w:hanging="1134"/>
      <w:outlineLvl w:val="0"/>
    </w:pPr>
    <w:rPr>
      <w:rFonts w:ascii="Arial" w:hAnsi="Arial"/>
      <w:sz w:val="36"/>
      <w:lang w:val="en-GB" w:eastAsia="en-US"/>
    </w:rPr>
  </w:style>
  <w:style w:type="paragraph" w:styleId="2">
    <w:name w:val="heading 2"/>
    <w:basedOn w:val="1"/>
    <w:next w:val="a"/>
    <w:qFormat/>
    <w:pPr>
      <w:pBdr>
        <w:top w:val="none" w:sz="0" w:space="0" w:color="auto"/>
      </w:pBdr>
      <w:spacing w:before="180"/>
      <w:outlineLvl w:val="1"/>
    </w:pPr>
    <w:rPr>
      <w:sz w:val="32"/>
    </w:rPr>
  </w:style>
  <w:style w:type="paragraph" w:styleId="3">
    <w:name w:val="heading 3"/>
    <w:basedOn w:val="2"/>
    <w:next w:val="a"/>
    <w:link w:val="3Char"/>
    <w:qFormat/>
    <w:pPr>
      <w:spacing w:before="120"/>
      <w:outlineLvl w:val="2"/>
    </w:pPr>
    <w:rPr>
      <w:sz w:val="28"/>
    </w:rPr>
  </w:style>
  <w:style w:type="paragraph" w:styleId="4">
    <w:name w:val="heading 4"/>
    <w:basedOn w:val="3"/>
    <w:next w:val="a"/>
    <w:link w:val="4Char"/>
    <w:qFormat/>
    <w:pPr>
      <w:ind w:left="1418" w:hanging="1418"/>
      <w:outlineLvl w:val="3"/>
    </w:pPr>
    <w:rPr>
      <w:sz w:val="24"/>
    </w:rPr>
  </w:style>
  <w:style w:type="paragraph" w:styleId="5">
    <w:name w:val="heading 5"/>
    <w:basedOn w:val="4"/>
    <w:next w:val="a"/>
    <w:qFormat/>
    <w:pPr>
      <w:ind w:left="1701" w:hanging="1701"/>
      <w:outlineLvl w:val="4"/>
    </w:pPr>
    <w:rPr>
      <w:sz w:val="22"/>
    </w:rPr>
  </w:style>
  <w:style w:type="paragraph" w:styleId="6">
    <w:name w:val="heading 6"/>
    <w:basedOn w:val="H6"/>
    <w:next w:val="a"/>
    <w:qFormat/>
    <w:pPr>
      <w:outlineLvl w:val="5"/>
    </w:pPr>
  </w:style>
  <w:style w:type="paragraph" w:styleId="7">
    <w:name w:val="heading 7"/>
    <w:basedOn w:val="H6"/>
    <w:next w:val="a"/>
    <w:qFormat/>
    <w:pPr>
      <w:outlineLvl w:val="6"/>
    </w:pPr>
  </w:style>
  <w:style w:type="paragraph" w:styleId="8">
    <w:name w:val="heading 8"/>
    <w:basedOn w:val="1"/>
    <w:next w:val="a"/>
    <w:qFormat/>
    <w:pPr>
      <w:ind w:left="0" w:firstLine="0"/>
      <w:outlineLvl w:val="7"/>
    </w:pPr>
  </w:style>
  <w:style w:type="paragraph" w:styleId="9">
    <w:name w:val="heading 9"/>
    <w:basedOn w:val="8"/>
    <w:next w:val="a"/>
    <w:qFormat/>
    <w:p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80">
    <w:name w:val="toc 8"/>
    <w:basedOn w:val="10"/>
    <w:semiHidden/>
    <w:pPr>
      <w:spacing w:before="180"/>
      <w:ind w:left="2693" w:hanging="2693"/>
    </w:pPr>
    <w:rPr>
      <w:b/>
    </w:rPr>
  </w:style>
  <w:style w:type="paragraph" w:styleId="10">
    <w:name w:val="toc 1"/>
    <w:semiHidden/>
    <w:pPr>
      <w:keepNext/>
      <w:keepLines/>
      <w:widowControl w:val="0"/>
      <w:tabs>
        <w:tab w:val="right" w:leader="dot" w:pos="9639"/>
      </w:tabs>
      <w:spacing w:before="120"/>
      <w:ind w:left="567" w:right="425" w:hanging="567"/>
    </w:pPr>
    <w:rPr>
      <w:rFonts w:ascii="Times New Roman" w:hAnsi="Times New Roman"/>
      <w:noProof/>
      <w:sz w:val="22"/>
      <w:lang w:val="en-GB" w:eastAsia="en-US"/>
    </w:rPr>
  </w:style>
  <w:style w:type="paragraph" w:customStyle="1" w:styleId="ZT">
    <w:name w:val="ZT"/>
    <w:pPr>
      <w:framePr w:wrap="notBeside" w:hAnchor="margin" w:yAlign="center"/>
      <w:widowControl w:val="0"/>
      <w:spacing w:line="240" w:lineRule="atLeast"/>
      <w:jc w:val="right"/>
    </w:pPr>
    <w:rPr>
      <w:rFonts w:ascii="Arial" w:hAnsi="Arial"/>
      <w:b/>
      <w:sz w:val="34"/>
      <w:lang w:val="en-GB" w:eastAsia="en-US"/>
    </w:rPr>
  </w:style>
  <w:style w:type="paragraph" w:styleId="50">
    <w:name w:val="toc 5"/>
    <w:basedOn w:val="40"/>
    <w:semiHidden/>
    <w:pPr>
      <w:ind w:left="1701" w:hanging="1701"/>
    </w:pPr>
  </w:style>
  <w:style w:type="paragraph" w:styleId="40">
    <w:name w:val="toc 4"/>
    <w:basedOn w:val="30"/>
    <w:semiHidden/>
    <w:pPr>
      <w:ind w:left="1418" w:hanging="1418"/>
    </w:pPr>
  </w:style>
  <w:style w:type="paragraph" w:styleId="30">
    <w:name w:val="toc 3"/>
    <w:basedOn w:val="20"/>
    <w:semiHidden/>
    <w:pPr>
      <w:ind w:left="1134" w:hanging="1134"/>
    </w:pPr>
  </w:style>
  <w:style w:type="paragraph" w:styleId="20">
    <w:name w:val="toc 2"/>
    <w:basedOn w:val="10"/>
    <w:semiHidden/>
    <w:pPr>
      <w:keepNext w:val="0"/>
      <w:spacing w:before="0"/>
      <w:ind w:left="851" w:hanging="851"/>
    </w:pPr>
    <w:rPr>
      <w:sz w:val="20"/>
    </w:rPr>
  </w:style>
  <w:style w:type="paragraph" w:styleId="21">
    <w:name w:val="index 2"/>
    <w:basedOn w:val="11"/>
    <w:semiHidden/>
    <w:pPr>
      <w:ind w:left="284"/>
    </w:pPr>
  </w:style>
  <w:style w:type="paragraph" w:styleId="11">
    <w:name w:val="index 1"/>
    <w:basedOn w:val="a"/>
    <w:semiHidden/>
    <w:pPr>
      <w:keepLines/>
      <w:spacing w:after="0"/>
    </w:pPr>
  </w:style>
  <w:style w:type="paragraph" w:customStyle="1" w:styleId="ZH">
    <w:name w:val="ZH"/>
    <w:pPr>
      <w:framePr w:wrap="notBeside" w:vAnchor="page" w:hAnchor="margin" w:xAlign="center" w:y="6805"/>
      <w:widowControl w:val="0"/>
    </w:pPr>
    <w:rPr>
      <w:rFonts w:ascii="Arial" w:hAnsi="Arial"/>
      <w:noProof/>
      <w:lang w:val="en-GB" w:eastAsia="en-US"/>
    </w:rPr>
  </w:style>
  <w:style w:type="paragraph" w:customStyle="1" w:styleId="TT">
    <w:name w:val="TT"/>
    <w:basedOn w:val="1"/>
    <w:next w:val="a"/>
    <w:pPr>
      <w:outlineLvl w:val="9"/>
    </w:pPr>
  </w:style>
  <w:style w:type="paragraph" w:styleId="22">
    <w:name w:val="List Number 2"/>
    <w:basedOn w:val="a3"/>
    <w:pPr>
      <w:ind w:left="851"/>
    </w:pPr>
  </w:style>
  <w:style w:type="paragraph" w:styleId="a4">
    <w:name w:val="header"/>
    <w:pPr>
      <w:widowControl w:val="0"/>
    </w:pPr>
    <w:rPr>
      <w:rFonts w:ascii="Arial" w:hAnsi="Arial"/>
      <w:b/>
      <w:noProof/>
      <w:sz w:val="18"/>
      <w:lang w:val="en-GB" w:eastAsia="en-US"/>
    </w:rPr>
  </w:style>
  <w:style w:type="character" w:styleId="a5">
    <w:name w:val="footnote reference"/>
    <w:semiHidden/>
    <w:rPr>
      <w:b/>
      <w:position w:val="6"/>
      <w:sz w:val="16"/>
    </w:rPr>
  </w:style>
  <w:style w:type="paragraph" w:styleId="a6">
    <w:name w:val="footnote text"/>
    <w:basedOn w:val="a"/>
    <w:semiHidden/>
    <w:pPr>
      <w:keepLines/>
      <w:spacing w:after="0"/>
      <w:ind w:left="454" w:hanging="454"/>
    </w:pPr>
    <w:rPr>
      <w:sz w:val="16"/>
    </w:rPr>
  </w:style>
  <w:style w:type="paragraph" w:customStyle="1" w:styleId="TAH">
    <w:name w:val="TAH"/>
    <w:basedOn w:val="TAC"/>
    <w:link w:val="TAHCar"/>
    <w:rPr>
      <w:b/>
    </w:rPr>
  </w:style>
  <w:style w:type="paragraph" w:customStyle="1" w:styleId="TAC">
    <w:name w:val="TAC"/>
    <w:basedOn w:val="TAL"/>
    <w:link w:val="TACChar"/>
    <w:pPr>
      <w:jc w:val="center"/>
    </w:pPr>
  </w:style>
  <w:style w:type="paragraph" w:customStyle="1" w:styleId="TF">
    <w:name w:val="TF"/>
    <w:basedOn w:val="TH"/>
    <w:link w:val="TFChar"/>
    <w:qFormat/>
    <w:pPr>
      <w:keepNext w:val="0"/>
      <w:spacing w:before="0" w:after="240"/>
    </w:pPr>
  </w:style>
  <w:style w:type="paragraph" w:customStyle="1" w:styleId="NO">
    <w:name w:val="NO"/>
    <w:basedOn w:val="a"/>
    <w:link w:val="NOZchn"/>
    <w:qFormat/>
    <w:pPr>
      <w:keepLines/>
      <w:ind w:left="1135" w:hanging="851"/>
    </w:pPr>
  </w:style>
  <w:style w:type="paragraph" w:styleId="90">
    <w:name w:val="toc 9"/>
    <w:basedOn w:val="80"/>
    <w:semiHidden/>
    <w:pPr>
      <w:ind w:left="1418" w:hanging="1418"/>
    </w:pPr>
  </w:style>
  <w:style w:type="paragraph" w:customStyle="1" w:styleId="EX">
    <w:name w:val="EX"/>
    <w:basedOn w:val="a"/>
    <w:pPr>
      <w:keepLines/>
      <w:ind w:left="1702" w:hanging="1418"/>
    </w:pPr>
  </w:style>
  <w:style w:type="paragraph" w:customStyle="1" w:styleId="FP">
    <w:name w:val="FP"/>
    <w:basedOn w:val="a"/>
    <w:pPr>
      <w:spacing w:after="0"/>
    </w:pPr>
  </w:style>
  <w:style w:type="paragraph" w:customStyle="1" w:styleId="LD">
    <w:name w:val="LD"/>
    <w:pPr>
      <w:keepNext/>
      <w:keepLines/>
      <w:spacing w:line="180" w:lineRule="exact"/>
    </w:pPr>
    <w:rPr>
      <w:rFonts w:ascii="MS LineDraw" w:hAnsi="MS LineDraw"/>
      <w:noProof/>
      <w:lang w:val="en-GB" w:eastAsia="en-US"/>
    </w:rPr>
  </w:style>
  <w:style w:type="paragraph" w:customStyle="1" w:styleId="NW">
    <w:name w:val="NW"/>
    <w:basedOn w:val="NO"/>
    <w:pPr>
      <w:spacing w:after="0"/>
    </w:pPr>
  </w:style>
  <w:style w:type="paragraph" w:customStyle="1" w:styleId="EW">
    <w:name w:val="EW"/>
    <w:basedOn w:val="EX"/>
    <w:pPr>
      <w:spacing w:after="0"/>
    </w:pPr>
  </w:style>
  <w:style w:type="paragraph" w:styleId="60">
    <w:name w:val="toc 6"/>
    <w:basedOn w:val="50"/>
    <w:next w:val="a"/>
    <w:semiHidden/>
    <w:pPr>
      <w:ind w:left="1985" w:hanging="1985"/>
    </w:pPr>
  </w:style>
  <w:style w:type="paragraph" w:styleId="70">
    <w:name w:val="toc 7"/>
    <w:basedOn w:val="60"/>
    <w:next w:val="a"/>
    <w:semiHidden/>
    <w:pPr>
      <w:ind w:left="2268" w:hanging="2268"/>
    </w:pPr>
  </w:style>
  <w:style w:type="paragraph" w:styleId="23">
    <w:name w:val="List Bullet 2"/>
    <w:basedOn w:val="a7"/>
    <w:pPr>
      <w:ind w:left="851"/>
    </w:pPr>
  </w:style>
  <w:style w:type="paragraph" w:styleId="31">
    <w:name w:val="List Bullet 3"/>
    <w:basedOn w:val="23"/>
    <w:pPr>
      <w:ind w:left="1135"/>
    </w:pPr>
  </w:style>
  <w:style w:type="paragraph" w:styleId="a3">
    <w:name w:val="List Number"/>
    <w:basedOn w:val="a8"/>
  </w:style>
  <w:style w:type="paragraph" w:customStyle="1" w:styleId="EQ">
    <w:name w:val="EQ"/>
    <w:basedOn w:val="a"/>
    <w:next w:val="a"/>
    <w:pPr>
      <w:keepLines/>
      <w:tabs>
        <w:tab w:val="center" w:pos="4536"/>
        <w:tab w:val="right" w:pos="9072"/>
      </w:tabs>
    </w:pPr>
    <w:rPr>
      <w:noProof/>
    </w:rPr>
  </w:style>
  <w:style w:type="paragraph" w:customStyle="1" w:styleId="TH">
    <w:name w:val="TH"/>
    <w:basedOn w:val="a"/>
    <w:link w:val="THChar"/>
    <w:qFormat/>
    <w:pPr>
      <w:keepNext/>
      <w:keepLines/>
      <w:spacing w:before="60"/>
      <w:jc w:val="center"/>
    </w:pPr>
    <w:rPr>
      <w:rFonts w:ascii="Arial" w:hAnsi="Arial"/>
      <w:b/>
    </w:rPr>
  </w:style>
  <w:style w:type="paragraph" w:customStyle="1" w:styleId="NF">
    <w:name w:val="NF"/>
    <w:basedOn w:val="NO"/>
    <w:pPr>
      <w:keepNext/>
      <w:spacing w:after="0"/>
    </w:pPr>
    <w:rPr>
      <w:rFonts w:ascii="Arial" w:hAnsi="Arial"/>
      <w:sz w:val="18"/>
    </w:r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eastAsia="en-US"/>
    </w:rPr>
  </w:style>
  <w:style w:type="paragraph" w:customStyle="1" w:styleId="TAR">
    <w:name w:val="TAR"/>
    <w:basedOn w:val="TAL"/>
    <w:pPr>
      <w:jc w:val="right"/>
    </w:pPr>
  </w:style>
  <w:style w:type="paragraph" w:customStyle="1" w:styleId="H6">
    <w:name w:val="H6"/>
    <w:basedOn w:val="5"/>
    <w:next w:val="a"/>
    <w:pPr>
      <w:ind w:left="1985" w:hanging="1985"/>
      <w:outlineLvl w:val="9"/>
    </w:pPr>
    <w:rPr>
      <w:sz w:val="20"/>
    </w:rPr>
  </w:style>
  <w:style w:type="paragraph" w:customStyle="1" w:styleId="TAN">
    <w:name w:val="TAN"/>
    <w:basedOn w:val="TAL"/>
    <w:pPr>
      <w:ind w:left="851" w:hanging="851"/>
    </w:pPr>
  </w:style>
  <w:style w:type="paragraph" w:customStyle="1" w:styleId="TAL">
    <w:name w:val="TAL"/>
    <w:basedOn w:val="a"/>
    <w:link w:val="TALChar"/>
    <w:qFormat/>
    <w:pPr>
      <w:keepNext/>
      <w:keepLines/>
      <w:spacing w:after="0"/>
    </w:pPr>
    <w:rPr>
      <w:rFonts w:ascii="Arial" w:hAnsi="Arial"/>
      <w:sz w:val="18"/>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val="en-GB"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val="en-GB" w:eastAsia="en-US"/>
    </w:rPr>
  </w:style>
  <w:style w:type="paragraph" w:customStyle="1" w:styleId="ZD">
    <w:name w:val="ZD"/>
    <w:pPr>
      <w:framePr w:wrap="notBeside" w:vAnchor="page" w:hAnchor="margin" w:y="15764"/>
      <w:widowControl w:val="0"/>
    </w:pPr>
    <w:rPr>
      <w:rFonts w:ascii="Arial" w:hAnsi="Arial"/>
      <w:noProof/>
      <w:sz w:val="32"/>
      <w:lang w:val="en-GB"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val="en-GB" w:eastAsia="en-US"/>
    </w:rPr>
  </w:style>
  <w:style w:type="paragraph" w:customStyle="1" w:styleId="ZV">
    <w:name w:val="ZV"/>
    <w:basedOn w:val="ZU"/>
    <w:pPr>
      <w:framePr w:wrap="notBeside" w:y="16161"/>
    </w:pPr>
  </w:style>
  <w:style w:type="character" w:customStyle="1" w:styleId="ZGSM">
    <w:name w:val="ZGSM"/>
  </w:style>
  <w:style w:type="paragraph" w:styleId="24">
    <w:name w:val="List 2"/>
    <w:basedOn w:val="a8"/>
    <w:pPr>
      <w:ind w:left="851"/>
    </w:pPr>
  </w:style>
  <w:style w:type="paragraph" w:customStyle="1" w:styleId="ZG">
    <w:name w:val="ZG"/>
    <w:pPr>
      <w:framePr w:wrap="notBeside" w:vAnchor="page" w:hAnchor="margin" w:xAlign="right" w:y="6805"/>
      <w:widowControl w:val="0"/>
      <w:jc w:val="right"/>
    </w:pPr>
    <w:rPr>
      <w:rFonts w:ascii="Arial" w:hAnsi="Arial"/>
      <w:noProof/>
      <w:lang w:val="en-GB" w:eastAsia="en-US"/>
    </w:rPr>
  </w:style>
  <w:style w:type="paragraph" w:styleId="32">
    <w:name w:val="List 3"/>
    <w:basedOn w:val="24"/>
    <w:pPr>
      <w:ind w:left="1135"/>
    </w:pPr>
  </w:style>
  <w:style w:type="paragraph" w:styleId="41">
    <w:name w:val="List 4"/>
    <w:basedOn w:val="32"/>
    <w:pPr>
      <w:ind w:left="1418"/>
    </w:pPr>
  </w:style>
  <w:style w:type="paragraph" w:styleId="51">
    <w:name w:val="List 5"/>
    <w:basedOn w:val="41"/>
    <w:pPr>
      <w:ind w:left="1702"/>
    </w:pPr>
  </w:style>
  <w:style w:type="paragraph" w:customStyle="1" w:styleId="EditorsNote">
    <w:name w:val="Editor's Note"/>
    <w:basedOn w:val="NO"/>
    <w:link w:val="EditorsNoteChar"/>
    <w:qFormat/>
    <w:rPr>
      <w:color w:val="FF0000"/>
    </w:rPr>
  </w:style>
  <w:style w:type="paragraph" w:styleId="a8">
    <w:name w:val="List"/>
    <w:basedOn w:val="a"/>
    <w:pPr>
      <w:ind w:left="568" w:hanging="284"/>
    </w:pPr>
  </w:style>
  <w:style w:type="paragraph" w:styleId="a7">
    <w:name w:val="List Bullet"/>
    <w:basedOn w:val="a8"/>
  </w:style>
  <w:style w:type="paragraph" w:styleId="42">
    <w:name w:val="List Bullet 4"/>
    <w:basedOn w:val="31"/>
    <w:pPr>
      <w:ind w:left="1418"/>
    </w:pPr>
  </w:style>
  <w:style w:type="paragraph" w:styleId="52">
    <w:name w:val="List Bullet 5"/>
    <w:basedOn w:val="42"/>
    <w:pPr>
      <w:ind w:left="1702"/>
    </w:pPr>
  </w:style>
  <w:style w:type="paragraph" w:customStyle="1" w:styleId="B1">
    <w:name w:val="B1"/>
    <w:basedOn w:val="a8"/>
    <w:link w:val="B1Char"/>
    <w:qFormat/>
  </w:style>
  <w:style w:type="paragraph" w:customStyle="1" w:styleId="B2">
    <w:name w:val="B2"/>
    <w:basedOn w:val="24"/>
    <w:link w:val="B2Char"/>
  </w:style>
  <w:style w:type="paragraph" w:customStyle="1" w:styleId="B3">
    <w:name w:val="B3"/>
    <w:basedOn w:val="32"/>
  </w:style>
  <w:style w:type="paragraph" w:customStyle="1" w:styleId="B4">
    <w:name w:val="B4"/>
    <w:basedOn w:val="41"/>
  </w:style>
  <w:style w:type="paragraph" w:customStyle="1" w:styleId="B5">
    <w:name w:val="B5"/>
    <w:basedOn w:val="51"/>
  </w:style>
  <w:style w:type="paragraph" w:styleId="a9">
    <w:name w:val="footer"/>
    <w:basedOn w:val="a4"/>
    <w:link w:val="Char"/>
    <w:uiPriority w:val="99"/>
    <w:pPr>
      <w:jc w:val="center"/>
    </w:pPr>
    <w:rPr>
      <w:i/>
    </w:rPr>
  </w:style>
  <w:style w:type="paragraph" w:customStyle="1" w:styleId="ZTD">
    <w:name w:val="ZTD"/>
    <w:basedOn w:val="ZB"/>
    <w:pPr>
      <w:framePr w:hRule="auto" w:wrap="notBeside" w:y="852"/>
    </w:pPr>
    <w:rPr>
      <w:i w:val="0"/>
      <w:sz w:val="40"/>
    </w:rPr>
  </w:style>
  <w:style w:type="paragraph" w:customStyle="1" w:styleId="CRCoverPage">
    <w:name w:val="CR Cover Page"/>
    <w:pPr>
      <w:spacing w:after="120"/>
    </w:pPr>
    <w:rPr>
      <w:rFonts w:ascii="Arial" w:hAnsi="Arial"/>
      <w:lang w:val="en-GB" w:eastAsia="en-US"/>
    </w:rPr>
  </w:style>
  <w:style w:type="paragraph" w:customStyle="1" w:styleId="tdoc-header">
    <w:name w:val="tdoc-header"/>
    <w:rPr>
      <w:rFonts w:ascii="Arial" w:hAnsi="Arial"/>
      <w:noProof/>
      <w:sz w:val="24"/>
      <w:lang w:val="en-GB" w:eastAsia="en-US"/>
    </w:rPr>
  </w:style>
  <w:style w:type="character" w:styleId="aa">
    <w:name w:val="Hyperlink"/>
    <w:rPr>
      <w:color w:val="0000FF"/>
      <w:u w:val="single"/>
    </w:rPr>
  </w:style>
  <w:style w:type="character" w:styleId="ab">
    <w:name w:val="annotation reference"/>
    <w:semiHidden/>
    <w:rPr>
      <w:sz w:val="16"/>
    </w:rPr>
  </w:style>
  <w:style w:type="paragraph" w:styleId="ac">
    <w:name w:val="annotation text"/>
    <w:basedOn w:val="a"/>
    <w:link w:val="Char0"/>
    <w:semiHidden/>
  </w:style>
  <w:style w:type="character" w:styleId="ad">
    <w:name w:val="FollowedHyperlink"/>
    <w:rPr>
      <w:color w:val="800080"/>
      <w:u w:val="single"/>
    </w:rPr>
  </w:style>
  <w:style w:type="paragraph" w:styleId="ae">
    <w:name w:val="Balloon Text"/>
    <w:basedOn w:val="a"/>
    <w:semiHidden/>
    <w:rPr>
      <w:rFonts w:ascii="Tahoma" w:hAnsi="Tahoma" w:cs="Tahoma"/>
      <w:sz w:val="16"/>
      <w:szCs w:val="16"/>
    </w:rPr>
  </w:style>
  <w:style w:type="paragraph" w:styleId="af">
    <w:name w:val="annotation subject"/>
    <w:basedOn w:val="ac"/>
    <w:next w:val="ac"/>
    <w:semiHidden/>
    <w:rPr>
      <w:b/>
      <w:bCs/>
    </w:rPr>
  </w:style>
  <w:style w:type="paragraph" w:styleId="af0">
    <w:name w:val="Document Map"/>
    <w:basedOn w:val="a"/>
    <w:semiHidden/>
    <w:pPr>
      <w:shd w:val="clear" w:color="auto" w:fill="000080"/>
    </w:pPr>
    <w:rPr>
      <w:rFonts w:ascii="Tahoma" w:hAnsi="Tahoma" w:cs="Tahoma"/>
    </w:rPr>
  </w:style>
  <w:style w:type="paragraph" w:customStyle="1" w:styleId="StartEndofChange">
    <w:name w:val="Start/End of Change"/>
    <w:basedOn w:val="1"/>
    <w:qFormat/>
    <w:pPr>
      <w:pBdr>
        <w:top w:val="single" w:sz="4" w:space="1" w:color="auto"/>
        <w:left w:val="single" w:sz="4" w:space="4" w:color="auto"/>
        <w:bottom w:val="single" w:sz="4" w:space="1" w:color="auto"/>
        <w:right w:val="single" w:sz="4" w:space="5" w:color="auto"/>
      </w:pBdr>
      <w:overflowPunct w:val="0"/>
      <w:autoSpaceDE w:val="0"/>
      <w:autoSpaceDN w:val="0"/>
      <w:adjustRightInd w:val="0"/>
      <w:jc w:val="center"/>
      <w:textAlignment w:val="baseline"/>
    </w:pPr>
    <w:rPr>
      <w:rFonts w:eastAsia="Arial" w:cs="Arial"/>
      <w:b/>
      <w:noProof/>
      <w:color w:val="C5003D"/>
      <w:sz w:val="28"/>
      <w:szCs w:val="28"/>
      <w:lang w:val="en-US" w:eastAsia="ko-KR"/>
    </w:rPr>
  </w:style>
  <w:style w:type="paragraph" w:styleId="af1">
    <w:name w:val="List Paragraph"/>
    <w:basedOn w:val="a"/>
    <w:uiPriority w:val="34"/>
    <w:qFormat/>
    <w:pPr>
      <w:ind w:leftChars="400" w:left="800"/>
    </w:pPr>
  </w:style>
  <w:style w:type="character" w:customStyle="1" w:styleId="B1Char">
    <w:name w:val="B1 Char"/>
    <w:link w:val="B1"/>
    <w:rPr>
      <w:rFonts w:ascii="Times New Roman" w:hAnsi="Times New Roman"/>
      <w:lang w:val="en-GB" w:eastAsia="en-US"/>
    </w:rPr>
  </w:style>
  <w:style w:type="character" w:customStyle="1" w:styleId="NOZchn">
    <w:name w:val="NO Zchn"/>
    <w:link w:val="NO"/>
    <w:rPr>
      <w:rFonts w:ascii="Times New Roman" w:hAnsi="Times New Roman"/>
      <w:lang w:val="en-GB" w:eastAsia="en-US"/>
    </w:rPr>
  </w:style>
  <w:style w:type="character" w:customStyle="1" w:styleId="B2Char">
    <w:name w:val="B2 Char"/>
    <w:link w:val="B2"/>
    <w:rPr>
      <w:rFonts w:ascii="Times New Roman" w:hAnsi="Times New Roman"/>
      <w:lang w:val="en-GB" w:eastAsia="en-US"/>
    </w:rPr>
  </w:style>
  <w:style w:type="character" w:customStyle="1" w:styleId="Char0">
    <w:name w:val="메모 텍스트 Char"/>
    <w:basedOn w:val="a0"/>
    <w:link w:val="ac"/>
    <w:semiHidden/>
    <w:rPr>
      <w:rFonts w:ascii="Times New Roman" w:hAnsi="Times New Roman"/>
      <w:lang w:val="en-GB" w:eastAsia="en-US"/>
    </w:rPr>
  </w:style>
  <w:style w:type="character" w:customStyle="1" w:styleId="NOChar">
    <w:name w:val="NO Char"/>
    <w:rPr>
      <w:lang w:eastAsia="en-US"/>
    </w:rPr>
  </w:style>
  <w:style w:type="character" w:customStyle="1" w:styleId="EditorsNoteChar">
    <w:name w:val="Editor's Note Char"/>
    <w:link w:val="EditorsNote"/>
    <w:rPr>
      <w:rFonts w:ascii="Times New Roman" w:hAnsi="Times New Roman"/>
      <w:color w:val="FF0000"/>
      <w:lang w:val="en-GB" w:eastAsia="en-US"/>
    </w:rPr>
  </w:style>
  <w:style w:type="character" w:customStyle="1" w:styleId="THChar">
    <w:name w:val="TH Char"/>
    <w:link w:val="TH"/>
    <w:qFormat/>
    <w:rPr>
      <w:rFonts w:ascii="Arial" w:hAnsi="Arial"/>
      <w:b/>
      <w:lang w:val="en-GB" w:eastAsia="en-US"/>
    </w:rPr>
  </w:style>
  <w:style w:type="character" w:customStyle="1" w:styleId="TFChar">
    <w:name w:val="TF Char"/>
    <w:link w:val="TF"/>
    <w:qFormat/>
    <w:rPr>
      <w:rFonts w:ascii="Arial" w:hAnsi="Arial"/>
      <w:b/>
      <w:lang w:val="en-GB" w:eastAsia="en-US"/>
    </w:rPr>
  </w:style>
  <w:style w:type="character" w:customStyle="1" w:styleId="TALChar">
    <w:name w:val="TAL Char"/>
    <w:link w:val="TAL"/>
    <w:rsid w:val="00F22401"/>
    <w:rPr>
      <w:rFonts w:ascii="Arial" w:hAnsi="Arial"/>
      <w:sz w:val="18"/>
      <w:lang w:val="en-GB" w:eastAsia="en-US"/>
    </w:rPr>
  </w:style>
  <w:style w:type="character" w:customStyle="1" w:styleId="TAHCar">
    <w:name w:val="TAH Car"/>
    <w:link w:val="TAH"/>
    <w:qFormat/>
    <w:rsid w:val="00F22401"/>
    <w:rPr>
      <w:rFonts w:ascii="Arial" w:hAnsi="Arial"/>
      <w:b/>
      <w:sz w:val="18"/>
      <w:lang w:val="en-GB" w:eastAsia="en-US"/>
    </w:rPr>
  </w:style>
  <w:style w:type="character" w:customStyle="1" w:styleId="TACChar">
    <w:name w:val="TAC Char"/>
    <w:link w:val="TAC"/>
    <w:rsid w:val="00F22401"/>
    <w:rPr>
      <w:rFonts w:ascii="Arial" w:hAnsi="Arial"/>
      <w:sz w:val="18"/>
      <w:lang w:val="en-GB" w:eastAsia="en-US"/>
    </w:rPr>
  </w:style>
  <w:style w:type="character" w:customStyle="1" w:styleId="3Char">
    <w:name w:val="제목 3 Char"/>
    <w:link w:val="3"/>
    <w:rsid w:val="00F22401"/>
    <w:rPr>
      <w:rFonts w:ascii="Arial" w:hAnsi="Arial"/>
      <w:sz w:val="28"/>
      <w:lang w:val="en-GB" w:eastAsia="en-US"/>
    </w:rPr>
  </w:style>
  <w:style w:type="character" w:customStyle="1" w:styleId="4Char">
    <w:name w:val="제목 4 Char"/>
    <w:link w:val="4"/>
    <w:rsid w:val="00F22401"/>
    <w:rPr>
      <w:rFonts w:ascii="Arial" w:hAnsi="Arial"/>
      <w:sz w:val="24"/>
      <w:lang w:val="en-GB" w:eastAsia="en-US"/>
    </w:rPr>
  </w:style>
  <w:style w:type="character" w:customStyle="1" w:styleId="Char">
    <w:name w:val="바닥글 Char"/>
    <w:link w:val="a9"/>
    <w:uiPriority w:val="99"/>
    <w:rsid w:val="00F22401"/>
    <w:rPr>
      <w:rFonts w:ascii="Arial" w:hAnsi="Arial"/>
      <w:b/>
      <w:i/>
      <w:noProof/>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yperlink" Target="http://www.3gpp.org/3G_Specs/CRs.htm" TargetMode="External"/><Relationship Id="rId13" Type="http://schemas.openxmlformats.org/officeDocument/2006/relationships/footer" Target="footer1.xml"/><Relationship Id="rId18" Type="http://schemas.openxmlformats.org/officeDocument/2006/relationships/package" Target="embeddings/Microsoft_Visio_Drawing1.vsdx"/><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emf"/><Relationship Id="rId25" Type="http://schemas.microsoft.com/office/2011/relationships/people" Target="people.xml"/><Relationship Id="rId2" Type="http://schemas.openxmlformats.org/officeDocument/2006/relationships/customXml" Target="../customXml/item1.xml"/><Relationship Id="rId16" Type="http://schemas.openxmlformats.org/officeDocument/2006/relationships/footer" Target="footer3.xml"/><Relationship Id="rId20" Type="http://schemas.microsoft.com/office/2011/relationships/commentsExtended" Target="commentsExtended.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microsoft.com/office/2018/08/relationships/commentsExtensible" Target="commentsExtensible.xml"/><Relationship Id="rId10" Type="http://schemas.openxmlformats.org/officeDocument/2006/relationships/hyperlink" Target="http://www.3gpp.org/ftp/Specs/html-info/21900.htm" TargetMode="External"/><Relationship Id="rId19"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http://www.3gpp.org/Change-Requests" TargetMode="External"/><Relationship Id="rId14" Type="http://schemas.openxmlformats.org/officeDocument/2006/relationships/footer" Target="footer2.xml"/><Relationship Id="rId22" Type="http://schemas.openxmlformats.org/officeDocument/2006/relationships/header" Target="header5.xml"/><Relationship Id="rId27"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edith\AppData\Roaming\Microsoft\Templates\3gpp_70.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F24C2-C2ED-4546-9B44-742436C7B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Template>
  <TotalTime>6</TotalTime>
  <Pages>5</Pages>
  <Words>1620</Words>
  <Characters>9239</Characters>
  <Application>Microsoft Office Word</Application>
  <DocSecurity>0</DocSecurity>
  <Lines>76</Lines>
  <Paragraphs>21</Paragraphs>
  <ScaleCrop>false</ScaleCrop>
  <HeadingPairs>
    <vt:vector size="6" baseType="variant">
      <vt:variant>
        <vt:lpstr>제목</vt:lpstr>
      </vt:variant>
      <vt:variant>
        <vt:i4>1</vt:i4>
      </vt:variant>
      <vt:variant>
        <vt:lpstr>Title</vt:lpstr>
      </vt:variant>
      <vt:variant>
        <vt:i4>1</vt:i4>
      </vt:variant>
      <vt:variant>
        <vt:lpstr>Titre</vt:lpstr>
      </vt:variant>
      <vt:variant>
        <vt:i4>1</vt:i4>
      </vt:variant>
    </vt:vector>
  </HeadingPairs>
  <TitlesOfParts>
    <vt:vector size="3" baseType="lpstr">
      <vt:lpstr>MTG_TITLE</vt:lpstr>
      <vt:lpstr>MTG_TITLE</vt:lpstr>
      <vt:lpstr>MTG_TITLE</vt:lpstr>
    </vt:vector>
  </TitlesOfParts>
  <Company>3GPP Support Team</Company>
  <LinksUpToDate>false</LinksUpToDate>
  <CharactersWithSpaces>10838</CharactersWithSpaces>
  <SharedDoc>false</SharedDoc>
  <HLinks>
    <vt:vector size="18" baseType="variant">
      <vt:variant>
        <vt:i4>2031686</vt:i4>
      </vt:variant>
      <vt:variant>
        <vt:i4>6</vt:i4>
      </vt:variant>
      <vt:variant>
        <vt:i4>0</vt:i4>
      </vt:variant>
      <vt:variant>
        <vt:i4>5</vt:i4>
      </vt:variant>
      <vt:variant>
        <vt:lpwstr>http://www.3gpp.org/ftp/Specs/html-info/21900.htm</vt:lpwstr>
      </vt:variant>
      <vt:variant>
        <vt:lpwstr/>
      </vt:variant>
      <vt:variant>
        <vt:i4>6946916</vt:i4>
      </vt:variant>
      <vt:variant>
        <vt:i4>3</vt:i4>
      </vt:variant>
      <vt:variant>
        <vt:i4>0</vt:i4>
      </vt:variant>
      <vt:variant>
        <vt:i4>5</vt:i4>
      </vt:variant>
      <vt:variant>
        <vt:lpwstr>http://www.3gpp.org/Change-Requests</vt:lpwstr>
      </vt:variant>
      <vt:variant>
        <vt:lpwstr/>
      </vt:variant>
      <vt:variant>
        <vt:i4>786487</vt:i4>
      </vt:variant>
      <vt:variant>
        <vt:i4>0</vt:i4>
      </vt:variant>
      <vt:variant>
        <vt:i4>0</vt:i4>
      </vt:variant>
      <vt:variant>
        <vt:i4>5</vt:i4>
      </vt:variant>
      <vt:variant>
        <vt:lpwstr>http://www.3gpp.org/3G_Specs/CRs.htm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MTG_TITLE</dc:title>
  <dc:subject/>
  <dc:creator>Michael Sanders, John M Meredith</dc:creator>
  <cp:keywords/>
  <cp:lastModifiedBy>Jaewoo Kim (LG Electronics) r04</cp:lastModifiedBy>
  <cp:revision>6</cp:revision>
  <cp:lastPrinted>1899-12-31T23:00:00Z</cp:lastPrinted>
  <dcterms:created xsi:type="dcterms:W3CDTF">2021-10-19T06:49:00Z</dcterms:created>
  <dcterms:modified xsi:type="dcterms:W3CDTF">2021-10-19T12:08:00Z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SG/WGRef">
    <vt:lpwstr> &lt;TSG/WG&gt;</vt:lpwstr>
  </property>
  <property fmtid="{D5CDD505-2E9C-101B-9397-08002B2CF9AE}" pid="3" name="MtgSeq">
    <vt:lpwstr> &lt;MTG_SEQ&gt;</vt:lpwstr>
  </property>
  <property fmtid="{D5CDD505-2E9C-101B-9397-08002B2CF9AE}" pid="4" name="Location">
    <vt:lpwstr> &lt;Location&gt;</vt:lpwstr>
  </property>
  <property fmtid="{D5CDD505-2E9C-101B-9397-08002B2CF9AE}" pid="5" name="Country">
    <vt:lpwstr> &lt;Country&gt;</vt:lpwstr>
  </property>
  <property fmtid="{D5CDD505-2E9C-101B-9397-08002B2CF9AE}" pid="6" name="StartDate">
    <vt:lpwstr> &lt;Start_Date&gt;</vt:lpwstr>
  </property>
  <property fmtid="{D5CDD505-2E9C-101B-9397-08002B2CF9AE}" pid="7" name="EndDate">
    <vt:lpwstr>&lt;End_Date&gt;</vt:lpwstr>
  </property>
  <property fmtid="{D5CDD505-2E9C-101B-9397-08002B2CF9AE}" pid="8" name="Tdoc#">
    <vt:lpwstr>&lt;TDoc#&gt;</vt:lpwstr>
  </property>
  <property fmtid="{D5CDD505-2E9C-101B-9397-08002B2CF9AE}" pid="9" name="Spec#">
    <vt:lpwstr>&lt;Spec#&gt;</vt:lpwstr>
  </property>
  <property fmtid="{D5CDD505-2E9C-101B-9397-08002B2CF9AE}" pid="10" name="Cr#">
    <vt:lpwstr>&lt;CR#&gt;</vt:lpwstr>
  </property>
  <property fmtid="{D5CDD505-2E9C-101B-9397-08002B2CF9AE}" pid="11" name="Revision">
    <vt:lpwstr>&lt;Rev#&gt;</vt:lpwstr>
  </property>
  <property fmtid="{D5CDD505-2E9C-101B-9397-08002B2CF9AE}" pid="12" name="Version">
    <vt:lpwstr>&lt;Version#&gt;</vt:lpwstr>
  </property>
  <property fmtid="{D5CDD505-2E9C-101B-9397-08002B2CF9AE}" pid="13" name="SourceIfWg">
    <vt:lpwstr>&lt;Source_if_WG&gt;</vt:lpwstr>
  </property>
  <property fmtid="{D5CDD505-2E9C-101B-9397-08002B2CF9AE}" pid="14" name="SourceIfTsg">
    <vt:lpwstr>&lt;Source_if_TSG&gt;</vt:lpwstr>
  </property>
  <property fmtid="{D5CDD505-2E9C-101B-9397-08002B2CF9AE}" pid="15" name="RelatedWis">
    <vt:lpwstr>&lt;Related_WIs&gt;</vt:lpwstr>
  </property>
  <property fmtid="{D5CDD505-2E9C-101B-9397-08002B2CF9AE}" pid="16" name="Cat">
    <vt:lpwstr>&lt;Cat&gt;</vt:lpwstr>
  </property>
  <property fmtid="{D5CDD505-2E9C-101B-9397-08002B2CF9AE}" pid="17" name="ResDate">
    <vt:lpwstr>&lt;Res_date&gt;</vt:lpwstr>
  </property>
  <property fmtid="{D5CDD505-2E9C-101B-9397-08002B2CF9AE}" pid="18" name="Release">
    <vt:lpwstr>&lt;Release&gt;</vt:lpwstr>
  </property>
  <property fmtid="{D5CDD505-2E9C-101B-9397-08002B2CF9AE}" pid="19" name="CrTitle">
    <vt:lpwstr>&lt;Title&gt;</vt:lpwstr>
  </property>
  <property fmtid="{D5CDD505-2E9C-101B-9397-08002B2CF9AE}" pid="20" name="MtgTitle">
    <vt:lpwstr>&lt;MTG_TITLE&gt;</vt:lpwstr>
  </property>
  <property fmtid="{D5CDD505-2E9C-101B-9397-08002B2CF9AE}" pid="21" name="_readonly">
    <vt:lpwstr/>
  </property>
  <property fmtid="{D5CDD505-2E9C-101B-9397-08002B2CF9AE}" pid="22" name="_change">
    <vt:lpwstr/>
  </property>
  <property fmtid="{D5CDD505-2E9C-101B-9397-08002B2CF9AE}" pid="23" name="_full-control">
    <vt:lpwstr/>
  </property>
  <property fmtid="{D5CDD505-2E9C-101B-9397-08002B2CF9AE}" pid="24" name="sflag">
    <vt:lpwstr>1611538902</vt:lpwstr>
  </property>
</Properties>
</file>